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577C4F6" w14:textId="77777777" w:rsidR="008407DD" w:rsidRPr="001B1234" w:rsidRDefault="008407DD" w:rsidP="008407DD">
      <w:pPr>
        <w:keepNext/>
        <w:spacing w:before="240"/>
        <w:ind w:left="-284"/>
        <w:jc w:val="center"/>
        <w:outlineLvl w:val="2"/>
        <w:rPr>
          <w:rFonts w:ascii="Verdana" w:hAnsi="Verdana"/>
          <w:b/>
          <w:bCs/>
          <w:sz w:val="20"/>
          <w:szCs w:val="20"/>
          <w:lang w:eastAsia="x-none"/>
        </w:rPr>
      </w:pPr>
      <w:r w:rsidRPr="001B1234">
        <w:rPr>
          <w:rFonts w:ascii="Verdana" w:hAnsi="Verdana"/>
          <w:b/>
          <w:sz w:val="20"/>
          <w:szCs w:val="20"/>
        </w:rPr>
        <w:t xml:space="preserve">PROJEKTOWANE POSTANOWIENIA UMOWY </w:t>
      </w:r>
    </w:p>
    <w:p w14:paraId="4ECBF432" w14:textId="77777777" w:rsidR="008407DD" w:rsidRPr="001B1234" w:rsidRDefault="008407DD" w:rsidP="008407DD">
      <w:pPr>
        <w:keepNext/>
        <w:spacing w:before="240"/>
        <w:ind w:left="-284"/>
        <w:jc w:val="center"/>
        <w:outlineLvl w:val="2"/>
        <w:rPr>
          <w:rFonts w:ascii="Verdana" w:eastAsia="Arial Unicode MS" w:hAnsi="Verdana"/>
          <w:b/>
          <w:bCs/>
          <w:sz w:val="20"/>
          <w:szCs w:val="20"/>
          <w:lang w:eastAsia="x-none"/>
        </w:rPr>
      </w:pPr>
      <w:r w:rsidRPr="001B1234">
        <w:rPr>
          <w:rFonts w:ascii="Verdana" w:hAnsi="Verdana"/>
          <w:b/>
          <w:bCs/>
          <w:sz w:val="20"/>
          <w:szCs w:val="20"/>
          <w:lang w:val="x-none" w:eastAsia="x-none"/>
        </w:rPr>
        <w:t>UMOWA  NR  ..............  /20</w:t>
      </w:r>
      <w:r w:rsidRPr="001B1234">
        <w:rPr>
          <w:rFonts w:ascii="Verdana" w:hAnsi="Verdana"/>
          <w:b/>
          <w:bCs/>
          <w:sz w:val="20"/>
          <w:szCs w:val="20"/>
          <w:lang w:eastAsia="x-none"/>
        </w:rPr>
        <w:t>24</w:t>
      </w:r>
    </w:p>
    <w:p w14:paraId="01641269" w14:textId="77777777" w:rsidR="008407DD" w:rsidRPr="001B1234" w:rsidRDefault="008407DD" w:rsidP="008407DD">
      <w:pPr>
        <w:spacing w:after="120"/>
        <w:jc w:val="center"/>
        <w:rPr>
          <w:rFonts w:ascii="Verdana" w:hAnsi="Verdana"/>
          <w:i/>
          <w:sz w:val="20"/>
          <w:szCs w:val="20"/>
        </w:rPr>
      </w:pPr>
      <w:r w:rsidRPr="001B1234">
        <w:rPr>
          <w:rFonts w:ascii="Verdana" w:hAnsi="Verdana"/>
          <w:i/>
          <w:sz w:val="20"/>
          <w:szCs w:val="20"/>
        </w:rPr>
        <w:t>(Nr umowy nadany zostanie przez GDDKiA O/Szczecinie .)</w:t>
      </w:r>
    </w:p>
    <w:p w14:paraId="7722FD5D" w14:textId="77777777" w:rsidR="008407DD" w:rsidRPr="001B1234" w:rsidRDefault="008407DD" w:rsidP="008407DD">
      <w:pPr>
        <w:tabs>
          <w:tab w:val="left" w:pos="3660"/>
        </w:tabs>
        <w:rPr>
          <w:rFonts w:ascii="Verdana" w:hAnsi="Verdana"/>
          <w:sz w:val="20"/>
          <w:szCs w:val="20"/>
        </w:rPr>
      </w:pPr>
      <w:r w:rsidRPr="001B1234">
        <w:rPr>
          <w:rFonts w:ascii="Verdana" w:hAnsi="Verdana"/>
          <w:sz w:val="20"/>
          <w:szCs w:val="20"/>
        </w:rPr>
        <w:tab/>
      </w:r>
    </w:p>
    <w:p w14:paraId="145ED3F9" w14:textId="77777777" w:rsidR="008407DD" w:rsidRPr="001B1234" w:rsidRDefault="008407DD" w:rsidP="008407DD">
      <w:pPr>
        <w:rPr>
          <w:rFonts w:ascii="Verdana" w:hAnsi="Verdana"/>
          <w:sz w:val="20"/>
          <w:szCs w:val="20"/>
        </w:rPr>
      </w:pPr>
      <w:r w:rsidRPr="001B1234">
        <w:rPr>
          <w:rFonts w:ascii="Verdana" w:hAnsi="Verdana"/>
          <w:sz w:val="20"/>
          <w:szCs w:val="20"/>
        </w:rPr>
        <w:t xml:space="preserve">Zawarta w  dniu złożenia podpisów / ...........  </w:t>
      </w:r>
      <w:r w:rsidRPr="001B1234">
        <w:rPr>
          <w:rFonts w:ascii="Verdana" w:hAnsi="Verdana"/>
          <w:b/>
          <w:sz w:val="20"/>
          <w:szCs w:val="20"/>
        </w:rPr>
        <w:t>2025</w:t>
      </w:r>
      <w:r w:rsidRPr="001B1234">
        <w:rPr>
          <w:rFonts w:ascii="Verdana" w:hAnsi="Verdana"/>
          <w:sz w:val="20"/>
          <w:szCs w:val="20"/>
        </w:rPr>
        <w:t xml:space="preserve">  roku  w  Szczecinie   pomiędzy*:</w:t>
      </w:r>
    </w:p>
    <w:p w14:paraId="14F6A7CA" w14:textId="77777777" w:rsidR="008407DD" w:rsidRPr="001B1234" w:rsidRDefault="008407DD" w:rsidP="008407DD">
      <w:pPr>
        <w:spacing w:after="60"/>
        <w:jc w:val="center"/>
        <w:rPr>
          <w:rFonts w:ascii="Verdana" w:hAnsi="Verdana"/>
          <w:i/>
          <w:sz w:val="20"/>
          <w:szCs w:val="20"/>
        </w:rPr>
      </w:pPr>
      <w:r w:rsidRPr="001B1234">
        <w:rPr>
          <w:rFonts w:ascii="Verdana" w:hAnsi="Verdana"/>
          <w:i/>
          <w:sz w:val="20"/>
          <w:szCs w:val="20"/>
        </w:rPr>
        <w:t>(Strony  uzgodnią  datę  podpisania  umowy)</w:t>
      </w:r>
    </w:p>
    <w:p w14:paraId="558FA9ED" w14:textId="77777777" w:rsidR="008407DD" w:rsidRPr="001B1234" w:rsidRDefault="008407DD" w:rsidP="008407DD">
      <w:pPr>
        <w:spacing w:after="60"/>
        <w:jc w:val="center"/>
        <w:rPr>
          <w:rFonts w:ascii="Verdana" w:hAnsi="Verdana" w:cs="TTE1768698t00"/>
          <w:b/>
          <w:sz w:val="20"/>
          <w:szCs w:val="20"/>
        </w:rPr>
      </w:pPr>
      <w:r w:rsidRPr="001B1234">
        <w:rPr>
          <w:rFonts w:ascii="Verdana" w:hAnsi="Verdana"/>
          <w:b/>
          <w:sz w:val="20"/>
          <w:szCs w:val="20"/>
        </w:rPr>
        <w:t xml:space="preserve">Skarbem Państwa - </w:t>
      </w:r>
      <w:r w:rsidRPr="001B1234">
        <w:rPr>
          <w:rFonts w:ascii="Verdana" w:hAnsi="Verdana" w:cs="TTE1768698t00"/>
          <w:b/>
          <w:sz w:val="20"/>
          <w:szCs w:val="20"/>
        </w:rPr>
        <w:t>Generalnym Dyrektorem Dróg Krajowych i Autostrad</w:t>
      </w:r>
      <w:r w:rsidRPr="001B1234">
        <w:rPr>
          <w:rFonts w:ascii="Verdana" w:hAnsi="Verdana" w:cs="TTE1768698t00"/>
          <w:sz w:val="20"/>
          <w:szCs w:val="20"/>
        </w:rPr>
        <w:t xml:space="preserve">,                   </w:t>
      </w:r>
      <w:r w:rsidRPr="001B1234">
        <w:rPr>
          <w:rFonts w:ascii="Verdana" w:hAnsi="Verdana"/>
          <w:b/>
          <w:bCs/>
          <w:sz w:val="20"/>
          <w:szCs w:val="20"/>
        </w:rPr>
        <w:t xml:space="preserve"> al. Bohaterów Warszawy 33</w:t>
      </w:r>
    </w:p>
    <w:p w14:paraId="0376D61F" w14:textId="77777777" w:rsidR="008407DD" w:rsidRPr="001B1234" w:rsidRDefault="008407DD" w:rsidP="008407DD">
      <w:pPr>
        <w:spacing w:line="312" w:lineRule="auto"/>
        <w:jc w:val="both"/>
        <w:rPr>
          <w:rFonts w:ascii="Verdana" w:hAnsi="Verdana" w:cs="TTE1771BD8t00"/>
          <w:sz w:val="20"/>
          <w:szCs w:val="20"/>
        </w:rPr>
      </w:pPr>
      <w:r w:rsidRPr="001B1234">
        <w:rPr>
          <w:rFonts w:ascii="Verdana" w:hAnsi="Verdana" w:cs="TTE1771BD8t00"/>
          <w:sz w:val="20"/>
          <w:szCs w:val="20"/>
        </w:rPr>
        <w:t>w imieniu którego działają na podstawie pełnomocnictwa:</w:t>
      </w:r>
    </w:p>
    <w:p w14:paraId="010121C2" w14:textId="77777777" w:rsidR="008407DD" w:rsidRPr="001B1234" w:rsidRDefault="008407DD" w:rsidP="008407DD">
      <w:pPr>
        <w:spacing w:line="240" w:lineRule="exact"/>
        <w:jc w:val="both"/>
        <w:rPr>
          <w:rFonts w:ascii="Verdana" w:hAnsi="Verdana" w:cs="TTE1771BD8t00"/>
          <w:sz w:val="20"/>
          <w:szCs w:val="20"/>
        </w:rPr>
      </w:pPr>
      <w:r w:rsidRPr="001B1234">
        <w:rPr>
          <w:rFonts w:ascii="Verdana" w:hAnsi="Verdana" w:cs="TTE1771BD8t00"/>
          <w:sz w:val="20"/>
          <w:szCs w:val="20"/>
        </w:rPr>
        <w:t>1.  P. .....................................................................</w:t>
      </w:r>
    </w:p>
    <w:p w14:paraId="2378AF53" w14:textId="77777777" w:rsidR="008407DD" w:rsidRPr="001B1234" w:rsidRDefault="008407DD" w:rsidP="008407DD">
      <w:pPr>
        <w:spacing w:after="120" w:line="240" w:lineRule="exact"/>
        <w:jc w:val="both"/>
        <w:rPr>
          <w:rFonts w:ascii="Verdana" w:hAnsi="Verdana" w:cs="TTE1771BD8t00"/>
          <w:sz w:val="20"/>
          <w:szCs w:val="20"/>
        </w:rPr>
      </w:pPr>
      <w:r w:rsidRPr="001B1234">
        <w:rPr>
          <w:rFonts w:ascii="Verdana" w:hAnsi="Verdana" w:cs="TTE1771BD8t00"/>
          <w:sz w:val="20"/>
          <w:szCs w:val="20"/>
        </w:rPr>
        <w:t>2.  P. .....................................................................</w:t>
      </w:r>
    </w:p>
    <w:p w14:paraId="67EABE32" w14:textId="77777777" w:rsidR="008407DD" w:rsidRPr="001B1234" w:rsidRDefault="008407DD" w:rsidP="008407DD">
      <w:pPr>
        <w:jc w:val="center"/>
        <w:rPr>
          <w:rFonts w:ascii="Verdana" w:hAnsi="Verdana"/>
          <w:b/>
          <w:sz w:val="20"/>
          <w:szCs w:val="20"/>
        </w:rPr>
      </w:pPr>
      <w:r w:rsidRPr="001B1234">
        <w:rPr>
          <w:rFonts w:ascii="Verdana" w:hAnsi="Verdana"/>
          <w:b/>
          <w:sz w:val="20"/>
          <w:szCs w:val="20"/>
        </w:rPr>
        <w:t>ODDZIAŁU  GENERALNEJ DYREKCJI DRÓG KRAJOWYCH I AUTOSTRAD</w:t>
      </w:r>
      <w:r w:rsidRPr="001B1234">
        <w:rPr>
          <w:rFonts w:ascii="Verdana" w:hAnsi="Verdana"/>
          <w:b/>
          <w:sz w:val="20"/>
          <w:szCs w:val="20"/>
        </w:rPr>
        <w:br/>
        <w:t xml:space="preserve">  W  Szczecinie </w:t>
      </w:r>
    </w:p>
    <w:p w14:paraId="338F6E9A" w14:textId="77777777" w:rsidR="008407DD" w:rsidRPr="001B1234" w:rsidRDefault="008407DD" w:rsidP="008407DD">
      <w:pPr>
        <w:jc w:val="center"/>
        <w:rPr>
          <w:rFonts w:ascii="Verdana" w:hAnsi="Verdana"/>
          <w:b/>
          <w:sz w:val="20"/>
          <w:szCs w:val="20"/>
        </w:rPr>
      </w:pPr>
    </w:p>
    <w:p w14:paraId="2092D16E" w14:textId="77777777" w:rsidR="008407DD" w:rsidRPr="001B1234" w:rsidRDefault="008407DD" w:rsidP="008407DD">
      <w:pPr>
        <w:spacing w:after="120"/>
        <w:jc w:val="center"/>
        <w:rPr>
          <w:rFonts w:ascii="Verdana" w:hAnsi="Verdana"/>
          <w:b/>
          <w:sz w:val="20"/>
          <w:szCs w:val="20"/>
        </w:rPr>
      </w:pPr>
      <w:r w:rsidRPr="001B1234">
        <w:rPr>
          <w:rFonts w:ascii="Verdana" w:hAnsi="Verdana"/>
          <w:sz w:val="20"/>
          <w:szCs w:val="20"/>
        </w:rPr>
        <w:t>(REGON  017511575-00043, NIP 584 24 56 536)</w:t>
      </w:r>
    </w:p>
    <w:p w14:paraId="3B792760" w14:textId="77777777" w:rsidR="008407DD" w:rsidRPr="001B1234" w:rsidRDefault="008407DD" w:rsidP="008407DD">
      <w:pPr>
        <w:ind w:firstLine="510"/>
        <w:rPr>
          <w:rFonts w:ascii="Verdana" w:hAnsi="Verdana"/>
          <w:sz w:val="20"/>
          <w:szCs w:val="20"/>
        </w:rPr>
      </w:pPr>
      <w:r w:rsidRPr="001B1234">
        <w:rPr>
          <w:rFonts w:ascii="Verdana" w:hAnsi="Verdana"/>
          <w:sz w:val="20"/>
          <w:szCs w:val="20"/>
        </w:rPr>
        <w:t>zwanym  dalej  „Zamawiającym”,</w:t>
      </w:r>
    </w:p>
    <w:p w14:paraId="31E8737B" w14:textId="77777777" w:rsidR="008407DD" w:rsidRPr="001B1234" w:rsidRDefault="008407DD" w:rsidP="008407DD">
      <w:pPr>
        <w:spacing w:line="240" w:lineRule="exact"/>
        <w:rPr>
          <w:rFonts w:ascii="Verdana" w:hAnsi="Verdana"/>
          <w:b/>
          <w:sz w:val="20"/>
          <w:szCs w:val="20"/>
        </w:rPr>
      </w:pPr>
      <w:r w:rsidRPr="001B1234">
        <w:rPr>
          <w:rFonts w:ascii="Verdana" w:hAnsi="Verdana"/>
          <w:sz w:val="20"/>
          <w:szCs w:val="20"/>
        </w:rPr>
        <w:t>a</w:t>
      </w:r>
    </w:p>
    <w:p w14:paraId="3DA2F4D9" w14:textId="77777777" w:rsidR="008407DD" w:rsidRPr="001B1234" w:rsidRDefault="008407DD" w:rsidP="008407DD">
      <w:pPr>
        <w:jc w:val="both"/>
        <w:rPr>
          <w:rFonts w:ascii="Verdana" w:hAnsi="Verdana"/>
          <w:i/>
          <w:sz w:val="20"/>
          <w:szCs w:val="20"/>
        </w:rPr>
      </w:pPr>
      <w:r w:rsidRPr="001B1234">
        <w:rPr>
          <w:rFonts w:ascii="Verdana" w:hAnsi="Verdana" w:cs="TTE1771BD8t00"/>
          <w:i/>
          <w:sz w:val="20"/>
          <w:szCs w:val="20"/>
        </w:rPr>
        <w:t>..................................</w:t>
      </w:r>
      <w:r w:rsidRPr="001B1234">
        <w:rPr>
          <w:rFonts w:ascii="Verdana" w:hAnsi="Verdana"/>
          <w:i/>
          <w:sz w:val="20"/>
          <w:szCs w:val="20"/>
        </w:rPr>
        <w:t xml:space="preserve"> z siedzibą w </w:t>
      </w:r>
      <w:r w:rsidRPr="001B1234">
        <w:rPr>
          <w:rFonts w:ascii="Verdana" w:hAnsi="Verdana" w:cs="TTE1771BD8t00"/>
          <w:i/>
          <w:sz w:val="20"/>
          <w:szCs w:val="20"/>
        </w:rPr>
        <w:t>..............</w:t>
      </w:r>
      <w:r w:rsidRPr="001B1234">
        <w:rPr>
          <w:rFonts w:ascii="Verdana" w:hAnsi="Verdana"/>
          <w:i/>
          <w:sz w:val="20"/>
          <w:szCs w:val="20"/>
        </w:rPr>
        <w:t xml:space="preserve">,  adres </w:t>
      </w:r>
      <w:r w:rsidRPr="001B1234">
        <w:rPr>
          <w:rFonts w:ascii="Verdana" w:hAnsi="Verdana" w:cs="TTE1771BD8t00"/>
          <w:i/>
          <w:sz w:val="20"/>
          <w:szCs w:val="20"/>
        </w:rPr>
        <w:t>..............</w:t>
      </w:r>
      <w:r w:rsidRPr="001B1234">
        <w:rPr>
          <w:rFonts w:ascii="Verdana" w:hAnsi="Verdana"/>
          <w:i/>
          <w:sz w:val="20"/>
          <w:szCs w:val="20"/>
        </w:rPr>
        <w:t xml:space="preserve">, wpisaną do rejestru przedsiębiorstwa prowadzonego przez  Sąd Rejonowy Krajowego Rejestru Sądowego pod nr KRS </w:t>
      </w:r>
      <w:r w:rsidRPr="001B1234">
        <w:rPr>
          <w:rFonts w:ascii="Verdana" w:hAnsi="Verdana" w:cs="TTE1771BD8t00"/>
          <w:i/>
          <w:sz w:val="20"/>
          <w:szCs w:val="20"/>
        </w:rPr>
        <w:t>..............</w:t>
      </w:r>
      <w:r w:rsidRPr="001B1234">
        <w:rPr>
          <w:rFonts w:ascii="Verdana" w:hAnsi="Verdana"/>
          <w:i/>
          <w:sz w:val="20"/>
          <w:szCs w:val="20"/>
        </w:rPr>
        <w:t>, NIP</w:t>
      </w:r>
      <w:r w:rsidRPr="001B1234">
        <w:rPr>
          <w:rFonts w:ascii="Verdana" w:hAnsi="Verdana" w:cs="TTE1771BD8t00"/>
          <w:i/>
          <w:sz w:val="20"/>
          <w:szCs w:val="20"/>
        </w:rPr>
        <w:t>..............</w:t>
      </w:r>
      <w:r w:rsidRPr="001B1234">
        <w:rPr>
          <w:rFonts w:ascii="Verdana" w:hAnsi="Verdana"/>
          <w:i/>
          <w:sz w:val="20"/>
          <w:szCs w:val="20"/>
        </w:rPr>
        <w:t xml:space="preserve">, REGON </w:t>
      </w:r>
      <w:r w:rsidRPr="001B1234">
        <w:rPr>
          <w:rFonts w:ascii="Verdana" w:hAnsi="Verdana" w:cs="TTE1771BD8t00"/>
          <w:i/>
          <w:sz w:val="20"/>
          <w:szCs w:val="20"/>
        </w:rPr>
        <w:t>..............</w:t>
      </w:r>
      <w:r w:rsidRPr="001B1234">
        <w:rPr>
          <w:rFonts w:ascii="Verdana" w:hAnsi="Verdana"/>
          <w:i/>
          <w:sz w:val="20"/>
          <w:szCs w:val="20"/>
        </w:rPr>
        <w:t xml:space="preserve">, o kapitale zakładowym </w:t>
      </w:r>
      <w:r w:rsidRPr="001B1234">
        <w:rPr>
          <w:rFonts w:ascii="Verdana" w:hAnsi="Verdana" w:cs="TTE1771BD8t00"/>
          <w:i/>
          <w:sz w:val="20"/>
          <w:szCs w:val="20"/>
        </w:rPr>
        <w:t>..............</w:t>
      </w:r>
      <w:r w:rsidRPr="001B1234">
        <w:rPr>
          <w:rFonts w:ascii="Verdana" w:hAnsi="Verdana"/>
          <w:i/>
          <w:sz w:val="20"/>
          <w:szCs w:val="20"/>
        </w:rPr>
        <w:t xml:space="preserve"> PLN*</w:t>
      </w:r>
    </w:p>
    <w:p w14:paraId="2F980765" w14:textId="77777777" w:rsidR="008407DD" w:rsidRPr="001B1234" w:rsidRDefault="008407DD" w:rsidP="008407DD">
      <w:pPr>
        <w:ind w:firstLine="510"/>
        <w:jc w:val="center"/>
        <w:rPr>
          <w:rFonts w:ascii="Verdana" w:hAnsi="Verdana"/>
          <w:i/>
          <w:sz w:val="20"/>
          <w:szCs w:val="20"/>
        </w:rPr>
      </w:pPr>
      <w:r w:rsidRPr="001B1234">
        <w:rPr>
          <w:rFonts w:ascii="Verdana" w:hAnsi="Verdana"/>
          <w:i/>
          <w:sz w:val="20"/>
          <w:szCs w:val="20"/>
        </w:rPr>
        <w:t>lub</w:t>
      </w:r>
    </w:p>
    <w:p w14:paraId="76606A01" w14:textId="77777777" w:rsidR="008407DD" w:rsidRPr="001B1234" w:rsidRDefault="008407DD" w:rsidP="008407DD">
      <w:pPr>
        <w:spacing w:after="200" w:line="276" w:lineRule="auto"/>
        <w:jc w:val="both"/>
        <w:rPr>
          <w:rFonts w:ascii="Verdana" w:eastAsia="Calibri" w:hAnsi="Verdana"/>
          <w:i/>
          <w:sz w:val="20"/>
          <w:szCs w:val="20"/>
          <w:lang w:eastAsia="en-US"/>
        </w:rPr>
      </w:pPr>
      <w:r w:rsidRPr="001B1234">
        <w:rPr>
          <w:rFonts w:ascii="Verdana" w:hAnsi="Verdana" w:cs="TTE1771BD8t00"/>
          <w:i/>
          <w:sz w:val="20"/>
          <w:szCs w:val="20"/>
        </w:rPr>
        <w:t>..................................</w:t>
      </w:r>
      <w:r w:rsidRPr="001B1234">
        <w:rPr>
          <w:rFonts w:ascii="Verdana" w:eastAsia="Calibri" w:hAnsi="Verdana"/>
          <w:i/>
          <w:sz w:val="20"/>
          <w:szCs w:val="20"/>
          <w:lang w:eastAsia="en-US"/>
        </w:rPr>
        <w:t xml:space="preserve"> prowadzącym działalność gospodarczą pod nazwą </w:t>
      </w:r>
      <w:r w:rsidRPr="001B1234">
        <w:rPr>
          <w:rFonts w:ascii="Verdana" w:hAnsi="Verdana" w:cs="TTE1771BD8t00"/>
          <w:i/>
          <w:sz w:val="20"/>
          <w:szCs w:val="20"/>
        </w:rPr>
        <w:t>..............</w:t>
      </w:r>
      <w:r w:rsidRPr="001B1234">
        <w:rPr>
          <w:rFonts w:ascii="Verdana" w:eastAsia="Calibri" w:hAnsi="Verdana"/>
          <w:i/>
          <w:sz w:val="20"/>
          <w:szCs w:val="20"/>
          <w:lang w:eastAsia="en-US"/>
        </w:rPr>
        <w:t xml:space="preserve"> z siedzibą w </w:t>
      </w:r>
      <w:r w:rsidRPr="001B1234">
        <w:rPr>
          <w:rFonts w:ascii="Verdana" w:hAnsi="Verdana" w:cs="TTE1771BD8t00"/>
          <w:i/>
          <w:sz w:val="20"/>
          <w:szCs w:val="20"/>
        </w:rPr>
        <w:t>..............</w:t>
      </w:r>
      <w:r w:rsidRPr="001B1234">
        <w:rPr>
          <w:rFonts w:ascii="Verdana" w:eastAsia="Calibri" w:hAnsi="Verdana"/>
          <w:i/>
          <w:sz w:val="20"/>
          <w:szCs w:val="20"/>
          <w:lang w:eastAsia="en-US"/>
        </w:rPr>
        <w:t xml:space="preserve">, adres </w:t>
      </w:r>
      <w:r w:rsidRPr="001B1234">
        <w:rPr>
          <w:rFonts w:ascii="Verdana" w:hAnsi="Verdana" w:cs="TTE1771BD8t00"/>
          <w:i/>
          <w:sz w:val="20"/>
          <w:szCs w:val="20"/>
        </w:rPr>
        <w:t>..............</w:t>
      </w:r>
      <w:r w:rsidRPr="001B1234">
        <w:rPr>
          <w:rFonts w:ascii="Verdana" w:eastAsia="Calibri" w:hAnsi="Verdana"/>
          <w:i/>
          <w:sz w:val="20"/>
          <w:szCs w:val="20"/>
          <w:lang w:eastAsia="en-US"/>
        </w:rPr>
        <w:t xml:space="preserve">, wpisanym do Centralnej Ewidencji i Informacji o Działalności Gospodarczej NIP </w:t>
      </w:r>
      <w:r w:rsidRPr="001B1234">
        <w:rPr>
          <w:rFonts w:ascii="Verdana" w:hAnsi="Verdana" w:cs="TTE1771BD8t00"/>
          <w:i/>
          <w:sz w:val="20"/>
          <w:szCs w:val="20"/>
        </w:rPr>
        <w:t>..............</w:t>
      </w:r>
      <w:r w:rsidRPr="001B1234">
        <w:rPr>
          <w:rFonts w:ascii="Verdana" w:eastAsia="Calibri" w:hAnsi="Verdana"/>
          <w:i/>
          <w:sz w:val="20"/>
          <w:szCs w:val="20"/>
          <w:lang w:eastAsia="en-US"/>
        </w:rPr>
        <w:t xml:space="preserve">, REGON </w:t>
      </w:r>
      <w:r w:rsidRPr="001B1234">
        <w:rPr>
          <w:rFonts w:ascii="Verdana" w:hAnsi="Verdana" w:cs="TTE1771BD8t00"/>
          <w:i/>
          <w:sz w:val="20"/>
          <w:szCs w:val="20"/>
        </w:rPr>
        <w:t>..............*</w:t>
      </w:r>
    </w:p>
    <w:p w14:paraId="6BCFB108" w14:textId="77777777" w:rsidR="008407DD" w:rsidRPr="001B1234" w:rsidRDefault="008407DD" w:rsidP="008407DD">
      <w:pPr>
        <w:ind w:firstLine="510"/>
        <w:rPr>
          <w:rFonts w:ascii="Verdana" w:hAnsi="Verdana"/>
          <w:sz w:val="20"/>
          <w:szCs w:val="20"/>
        </w:rPr>
      </w:pPr>
      <w:r w:rsidRPr="001B1234">
        <w:rPr>
          <w:rFonts w:ascii="Verdana" w:hAnsi="Verdana"/>
          <w:sz w:val="20"/>
          <w:szCs w:val="20"/>
        </w:rPr>
        <w:t>zwanym dalej „Wykonawcą” reprezentowanym przez:</w:t>
      </w:r>
    </w:p>
    <w:p w14:paraId="19C765BD" w14:textId="77777777" w:rsidR="008407DD" w:rsidRPr="001B1234" w:rsidRDefault="008407DD" w:rsidP="008407DD">
      <w:pPr>
        <w:numPr>
          <w:ilvl w:val="0"/>
          <w:numId w:val="15"/>
        </w:numPr>
        <w:tabs>
          <w:tab w:val="left" w:pos="7938"/>
        </w:tabs>
        <w:spacing w:after="200" w:line="240" w:lineRule="exact"/>
        <w:rPr>
          <w:rFonts w:ascii="Verdana" w:hAnsi="Verdana"/>
          <w:sz w:val="20"/>
          <w:szCs w:val="20"/>
        </w:rPr>
      </w:pPr>
      <w:r w:rsidRPr="001B1234">
        <w:rPr>
          <w:rFonts w:ascii="Verdana" w:hAnsi="Verdana"/>
          <w:sz w:val="20"/>
          <w:szCs w:val="20"/>
        </w:rPr>
        <w:t>P. ..........................................................................</w:t>
      </w:r>
    </w:p>
    <w:p w14:paraId="1196B172" w14:textId="77777777" w:rsidR="008407DD" w:rsidRPr="001B1234" w:rsidRDefault="008407DD" w:rsidP="008407DD">
      <w:pPr>
        <w:numPr>
          <w:ilvl w:val="0"/>
          <w:numId w:val="15"/>
        </w:numPr>
        <w:spacing w:after="200" w:line="240" w:lineRule="exact"/>
        <w:ind w:left="340" w:hanging="340"/>
        <w:rPr>
          <w:rFonts w:ascii="Verdana" w:hAnsi="Verdana"/>
          <w:sz w:val="20"/>
          <w:szCs w:val="20"/>
        </w:rPr>
      </w:pPr>
      <w:r w:rsidRPr="001B1234">
        <w:rPr>
          <w:rFonts w:ascii="Verdana" w:hAnsi="Verdana"/>
          <w:sz w:val="20"/>
          <w:szCs w:val="20"/>
        </w:rPr>
        <w:t>P. ..........................................................................</w:t>
      </w:r>
    </w:p>
    <w:p w14:paraId="5D221537" w14:textId="77777777" w:rsidR="008407DD" w:rsidRPr="001B1234" w:rsidRDefault="008407DD" w:rsidP="008407DD">
      <w:pPr>
        <w:spacing w:before="120" w:line="276" w:lineRule="auto"/>
        <w:rPr>
          <w:rFonts w:ascii="Verdana" w:hAnsi="Verdana"/>
          <w:sz w:val="20"/>
          <w:szCs w:val="20"/>
          <w:lang w:eastAsia="en-US"/>
        </w:rPr>
      </w:pPr>
      <w:r w:rsidRPr="001B1234">
        <w:rPr>
          <w:rFonts w:ascii="Verdana" w:hAnsi="Verdana"/>
          <w:sz w:val="20"/>
          <w:szCs w:val="20"/>
          <w:lang w:eastAsia="en-US"/>
        </w:rPr>
        <w:t>została zawarta umowa następującej treści:</w:t>
      </w:r>
    </w:p>
    <w:p w14:paraId="7F94BEA9" w14:textId="77777777" w:rsidR="008407DD" w:rsidRPr="001B1234" w:rsidRDefault="008407DD" w:rsidP="008407DD">
      <w:pPr>
        <w:spacing w:before="120" w:after="120" w:line="276" w:lineRule="auto"/>
        <w:jc w:val="both"/>
        <w:rPr>
          <w:rFonts w:ascii="Verdana" w:hAnsi="Verdana"/>
          <w:sz w:val="20"/>
          <w:szCs w:val="20"/>
        </w:rPr>
      </w:pPr>
      <w:r w:rsidRPr="001B1234">
        <w:rPr>
          <w:rFonts w:ascii="Verdana" w:hAnsi="Verdana"/>
          <w:sz w:val="20"/>
          <w:szCs w:val="20"/>
        </w:rPr>
        <w:t>Podstawę zawarcia umowy stanowi przedłożona przez Wykonawcę oferta z dnia …………. 2024 r. dla zamówienia realizowanego z wyłączeniem przepisów ustawy Prawo zamówień publicznych z dnia 11 września 2019 r.</w:t>
      </w:r>
      <w:r w:rsidR="006C5A8E" w:rsidRPr="001B1234">
        <w:rPr>
          <w:rFonts w:ascii="Verdana" w:hAnsi="Verdana"/>
          <w:sz w:val="20"/>
          <w:szCs w:val="20"/>
        </w:rPr>
        <w:t xml:space="preserve">, na podstawie </w:t>
      </w:r>
      <w:r w:rsidRPr="001B1234">
        <w:rPr>
          <w:rFonts w:ascii="Verdana" w:hAnsi="Verdana"/>
          <w:sz w:val="20"/>
          <w:szCs w:val="20"/>
        </w:rPr>
        <w:t>art. 2 ust.1 pkt 1 (zamówienie poniżej 130.000,00 PLN netto)</w:t>
      </w:r>
      <w:r w:rsidR="006C5A8E" w:rsidRPr="001B1234">
        <w:rPr>
          <w:rFonts w:ascii="Verdana" w:hAnsi="Verdana"/>
          <w:sz w:val="20"/>
          <w:szCs w:val="20"/>
        </w:rPr>
        <w:t xml:space="preserve"> oraz w trybie przewidzianym </w:t>
      </w:r>
      <w:r w:rsidR="008A02DB" w:rsidRPr="001B1234">
        <w:rPr>
          <w:rFonts w:ascii="Verdana" w:hAnsi="Verdana"/>
          <w:sz w:val="20"/>
          <w:szCs w:val="20"/>
        </w:rPr>
        <w:t>Zarządzeniem nr 51 Generalnego Dyrektora Dróg Krajowych i Autostrad z dnia 23 grudnia 2020r. w sprawie realizacji, przez Generalną Dyrekcję Dróg Krajowych i Autostrad, zamówień publicznych o wartości mniejszej niż 130.000,00 PLN (netto) oraz wyłączonych spod stosowania przepisów ustawy z dnia 11 września 2019 r. – Prawo zamówień publicznych</w:t>
      </w:r>
      <w:r w:rsidRPr="001B1234">
        <w:rPr>
          <w:rFonts w:ascii="Verdana" w:hAnsi="Verdana"/>
          <w:sz w:val="20"/>
          <w:szCs w:val="20"/>
        </w:rPr>
        <w:t>.</w:t>
      </w:r>
    </w:p>
    <w:p w14:paraId="086357E1" w14:textId="77777777" w:rsidR="008407DD" w:rsidRPr="001B1234" w:rsidRDefault="008407DD" w:rsidP="008407DD">
      <w:pPr>
        <w:spacing w:before="120"/>
        <w:jc w:val="center"/>
        <w:rPr>
          <w:rFonts w:ascii="Verdana" w:hAnsi="Verdana"/>
          <w:b/>
          <w:sz w:val="20"/>
        </w:rPr>
      </w:pPr>
      <w:r w:rsidRPr="001B1234">
        <w:rPr>
          <w:rFonts w:ascii="Verdana" w:hAnsi="Verdana"/>
          <w:b/>
          <w:sz w:val="20"/>
        </w:rPr>
        <w:t>§ 1</w:t>
      </w:r>
    </w:p>
    <w:p w14:paraId="662EF73A" w14:textId="77777777" w:rsidR="008407DD" w:rsidRPr="001B1234" w:rsidRDefault="008407DD" w:rsidP="008407DD">
      <w:pPr>
        <w:jc w:val="center"/>
        <w:rPr>
          <w:rFonts w:ascii="Verdana" w:hAnsi="Verdana"/>
          <w:b/>
          <w:sz w:val="20"/>
        </w:rPr>
      </w:pPr>
      <w:r w:rsidRPr="001B1234">
        <w:rPr>
          <w:rFonts w:ascii="Verdana" w:hAnsi="Verdana"/>
          <w:b/>
          <w:sz w:val="20"/>
        </w:rPr>
        <w:t>PRZEDMIOT UMOWY</w:t>
      </w:r>
    </w:p>
    <w:p w14:paraId="32CF5785" w14:textId="77777777" w:rsidR="008407DD" w:rsidRPr="001B1234" w:rsidRDefault="008407DD" w:rsidP="008407DD">
      <w:pPr>
        <w:spacing w:line="276" w:lineRule="auto"/>
        <w:jc w:val="center"/>
        <w:rPr>
          <w:rFonts w:ascii="Verdana" w:hAnsi="Verdana"/>
          <w:b/>
          <w:sz w:val="20"/>
        </w:rPr>
      </w:pPr>
    </w:p>
    <w:p w14:paraId="575D4EEC" w14:textId="77777777" w:rsidR="008407DD" w:rsidRPr="001B1234" w:rsidRDefault="008407DD" w:rsidP="009B72AE">
      <w:pPr>
        <w:spacing w:after="60" w:line="276" w:lineRule="auto"/>
        <w:ind w:left="284"/>
        <w:jc w:val="both"/>
        <w:rPr>
          <w:rFonts w:ascii="Verdana" w:hAnsi="Verdana"/>
          <w:bCs/>
          <w:sz w:val="20"/>
          <w:u w:val="single"/>
        </w:rPr>
      </w:pPr>
      <w:r w:rsidRPr="001B1234">
        <w:rPr>
          <w:rFonts w:ascii="Verdana" w:hAnsi="Verdana"/>
          <w:sz w:val="20"/>
        </w:rPr>
        <w:t xml:space="preserve">Zamawiający powierza a Wykonawca przyjmuje do wykonania </w:t>
      </w:r>
      <w:r w:rsidR="008A02DB" w:rsidRPr="001B1234">
        <w:rPr>
          <w:rFonts w:ascii="Verdana" w:hAnsi="Verdana"/>
          <w:sz w:val="20"/>
        </w:rPr>
        <w:t xml:space="preserve">zadanie </w:t>
      </w:r>
      <w:r w:rsidRPr="001B1234">
        <w:rPr>
          <w:rFonts w:ascii="Verdana" w:hAnsi="Verdana"/>
          <w:sz w:val="20"/>
        </w:rPr>
        <w:t>p</w:t>
      </w:r>
      <w:r w:rsidR="008A02DB" w:rsidRPr="001B1234">
        <w:rPr>
          <w:rFonts w:ascii="Verdana" w:hAnsi="Verdana"/>
          <w:sz w:val="20"/>
        </w:rPr>
        <w:t>n</w:t>
      </w:r>
      <w:r w:rsidRPr="001B1234">
        <w:rPr>
          <w:rFonts w:ascii="Verdana" w:hAnsi="Verdana"/>
          <w:sz w:val="20"/>
        </w:rPr>
        <w:t xml:space="preserve">.: </w:t>
      </w:r>
      <w:r w:rsidR="00B3058C" w:rsidRPr="001B1234">
        <w:rPr>
          <w:rFonts w:ascii="Verdana" w:hAnsi="Verdana"/>
          <w:b/>
          <w:bCs/>
          <w:sz w:val="20"/>
          <w:szCs w:val="20"/>
        </w:rPr>
        <w:t>Zakup wraz z dostawą i instalacją urządzeń konferencyjno-dyspozytorskich do Stanowiska Kierowania w Stałej Siedzibie Dyrektora Oddziału GDDKiA w Szczecinie</w:t>
      </w:r>
      <w:r w:rsidR="0063126C" w:rsidRPr="001B1234">
        <w:rPr>
          <w:rFonts w:ascii="Verdana" w:hAnsi="Verdana"/>
          <w:b/>
          <w:bCs/>
          <w:sz w:val="20"/>
          <w:szCs w:val="20"/>
        </w:rPr>
        <w:t xml:space="preserve"> </w:t>
      </w:r>
      <w:r w:rsidRPr="001B1234">
        <w:rPr>
          <w:rFonts w:ascii="Verdana" w:hAnsi="Verdana"/>
          <w:sz w:val="20"/>
          <w:rPrChange w:id="0" w:author="Szymańska Anna" w:date="2025-07-16T13:34:00Z" w16du:dateUtc="2025-07-16T11:34:00Z">
            <w:rPr>
              <w:rFonts w:ascii="Verdana" w:hAnsi="Verdana"/>
              <w:color w:val="000000"/>
              <w:sz w:val="20"/>
            </w:rPr>
          </w:rPrChange>
        </w:rPr>
        <w:t xml:space="preserve">w zakresie szczegółowo określonym w Formularzu cenowym i Formularzu ofertowym Wykonawcy oraz w </w:t>
      </w:r>
      <w:r w:rsidRPr="001B1234">
        <w:rPr>
          <w:rFonts w:ascii="Verdana" w:hAnsi="Verdana"/>
          <w:i/>
          <w:sz w:val="20"/>
          <w:rPrChange w:id="1" w:author="Szymańska Anna" w:date="2025-07-16T13:34:00Z" w16du:dateUtc="2025-07-16T11:34:00Z">
            <w:rPr>
              <w:rFonts w:ascii="Verdana" w:hAnsi="Verdana"/>
              <w:i/>
              <w:color w:val="000000"/>
              <w:sz w:val="20"/>
            </w:rPr>
          </w:rPrChange>
        </w:rPr>
        <w:t xml:space="preserve">Opisie przedmiotu </w:t>
      </w:r>
      <w:r w:rsidRPr="001B1234">
        <w:rPr>
          <w:rFonts w:ascii="Verdana" w:hAnsi="Verdana"/>
          <w:i/>
          <w:sz w:val="20"/>
        </w:rPr>
        <w:t>zamówienia</w:t>
      </w:r>
      <w:r w:rsidRPr="001B1234">
        <w:rPr>
          <w:rFonts w:ascii="Verdana" w:hAnsi="Verdana"/>
          <w:sz w:val="20"/>
        </w:rPr>
        <w:t>.</w:t>
      </w:r>
    </w:p>
    <w:p w14:paraId="31A9AA1F" w14:textId="77777777" w:rsidR="008407DD" w:rsidRPr="001B1234" w:rsidRDefault="008407DD" w:rsidP="009B72AE">
      <w:pPr>
        <w:pStyle w:val="Akapitzlist"/>
        <w:numPr>
          <w:ilvl w:val="0"/>
          <w:numId w:val="18"/>
        </w:numPr>
        <w:spacing w:after="60" w:line="276" w:lineRule="auto"/>
        <w:jc w:val="both"/>
        <w:rPr>
          <w:rFonts w:ascii="Verdana" w:hAnsi="Verdana"/>
          <w:sz w:val="20"/>
        </w:rPr>
      </w:pPr>
      <w:r w:rsidRPr="001B1234">
        <w:rPr>
          <w:rFonts w:ascii="Verdana" w:hAnsi="Verdana"/>
          <w:sz w:val="20"/>
        </w:rPr>
        <w:t xml:space="preserve">Wykonawca uznaje, że </w:t>
      </w:r>
      <w:r w:rsidR="001837E2" w:rsidRPr="001B1234">
        <w:rPr>
          <w:rFonts w:ascii="Verdana" w:hAnsi="Verdana"/>
          <w:sz w:val="20"/>
        </w:rPr>
        <w:t>O</w:t>
      </w:r>
      <w:r w:rsidRPr="001B1234">
        <w:rPr>
          <w:rFonts w:ascii="Verdana" w:hAnsi="Verdana"/>
          <w:sz w:val="20"/>
        </w:rPr>
        <w:t>pis przedmiotu zamówienia</w:t>
      </w:r>
      <w:r w:rsidR="001837E2" w:rsidRPr="001B1234">
        <w:rPr>
          <w:rFonts w:ascii="Verdana" w:hAnsi="Verdana"/>
          <w:sz w:val="20"/>
        </w:rPr>
        <w:t xml:space="preserve"> </w:t>
      </w:r>
      <w:r w:rsidRPr="001B1234">
        <w:rPr>
          <w:rFonts w:ascii="Verdana" w:hAnsi="Verdana"/>
          <w:sz w:val="20"/>
        </w:rPr>
        <w:t>jest kompletny z punktu widzenia celu, jakiemu ma służyć</w:t>
      </w:r>
      <w:r w:rsidR="00626D4A" w:rsidRPr="001B1234">
        <w:rPr>
          <w:rFonts w:ascii="Verdana" w:hAnsi="Verdana"/>
          <w:sz w:val="20"/>
        </w:rPr>
        <w:t xml:space="preserve"> przedmiot umowy i nie wnosi do niego uwag</w:t>
      </w:r>
      <w:r w:rsidRPr="001B1234">
        <w:rPr>
          <w:rFonts w:ascii="Verdana" w:hAnsi="Verdana"/>
          <w:sz w:val="20"/>
        </w:rPr>
        <w:t>.</w:t>
      </w:r>
    </w:p>
    <w:p w14:paraId="54F040CD" w14:textId="77777777" w:rsidR="008407DD" w:rsidRPr="001B1234" w:rsidRDefault="008407DD" w:rsidP="009B72AE">
      <w:pPr>
        <w:pStyle w:val="Akapitzlist"/>
        <w:numPr>
          <w:ilvl w:val="0"/>
          <w:numId w:val="18"/>
        </w:numPr>
        <w:spacing w:line="276" w:lineRule="auto"/>
        <w:contextualSpacing w:val="0"/>
        <w:jc w:val="both"/>
        <w:rPr>
          <w:rFonts w:ascii="Verdana" w:hAnsi="Verdana"/>
          <w:sz w:val="20"/>
        </w:rPr>
      </w:pPr>
      <w:r w:rsidRPr="001B1234">
        <w:rPr>
          <w:rFonts w:ascii="Verdana" w:hAnsi="Verdana"/>
          <w:sz w:val="20"/>
        </w:rPr>
        <w:t xml:space="preserve">Wykonawca </w:t>
      </w:r>
      <w:r w:rsidRPr="001B1234">
        <w:rPr>
          <w:rFonts w:ascii="Verdana" w:hAnsi="Verdana"/>
          <w:sz w:val="20"/>
          <w:szCs w:val="20"/>
        </w:rPr>
        <w:t xml:space="preserve">zobowiązuje się dostarczyć </w:t>
      </w:r>
      <w:r w:rsidR="009B72AE" w:rsidRPr="001B1234">
        <w:rPr>
          <w:rFonts w:ascii="Verdana" w:hAnsi="Verdana"/>
          <w:sz w:val="20"/>
          <w:szCs w:val="20"/>
        </w:rPr>
        <w:t xml:space="preserve">przedmiot umowy </w:t>
      </w:r>
      <w:r w:rsidRPr="001B1234">
        <w:rPr>
          <w:rFonts w:ascii="Verdana" w:hAnsi="Verdana"/>
          <w:sz w:val="20"/>
          <w:szCs w:val="20"/>
        </w:rPr>
        <w:t xml:space="preserve">wraz z dokumentami gwarancyjnymi oraz </w:t>
      </w:r>
      <w:r w:rsidR="007A58CD" w:rsidRPr="001B1234">
        <w:rPr>
          <w:rFonts w:ascii="Verdana" w:hAnsi="Verdana"/>
          <w:sz w:val="20"/>
          <w:szCs w:val="20"/>
        </w:rPr>
        <w:t xml:space="preserve">dodatkowymi </w:t>
      </w:r>
      <w:r w:rsidRPr="001B1234">
        <w:rPr>
          <w:rFonts w:ascii="Verdana" w:hAnsi="Verdana"/>
          <w:sz w:val="20"/>
          <w:szCs w:val="20"/>
        </w:rPr>
        <w:t>dokumentami</w:t>
      </w:r>
      <w:r w:rsidR="007A58CD" w:rsidRPr="001B1234">
        <w:rPr>
          <w:rFonts w:ascii="Verdana" w:hAnsi="Verdana"/>
          <w:sz w:val="20"/>
          <w:szCs w:val="20"/>
        </w:rPr>
        <w:t>,</w:t>
      </w:r>
      <w:r w:rsidRPr="001B1234">
        <w:rPr>
          <w:rFonts w:ascii="Verdana" w:hAnsi="Verdana"/>
          <w:sz w:val="20"/>
          <w:szCs w:val="20"/>
        </w:rPr>
        <w:t xml:space="preserve"> o których mowa w </w:t>
      </w:r>
      <w:r w:rsidRPr="001B1234">
        <w:rPr>
          <w:rFonts w:ascii="Verdana" w:hAnsi="Verdana"/>
          <w:sz w:val="20"/>
        </w:rPr>
        <w:t>OPZ.</w:t>
      </w:r>
    </w:p>
    <w:p w14:paraId="1FF2D4A3" w14:textId="77777777" w:rsidR="008407DD" w:rsidRPr="001B1234" w:rsidRDefault="008407DD" w:rsidP="008407DD">
      <w:pPr>
        <w:spacing w:before="120" w:line="276" w:lineRule="auto"/>
        <w:jc w:val="center"/>
        <w:rPr>
          <w:rFonts w:ascii="Verdana" w:hAnsi="Verdana"/>
          <w:b/>
          <w:sz w:val="20"/>
        </w:rPr>
      </w:pPr>
      <w:r w:rsidRPr="001B1234">
        <w:rPr>
          <w:rFonts w:ascii="Verdana" w:hAnsi="Verdana"/>
          <w:b/>
          <w:sz w:val="20"/>
        </w:rPr>
        <w:t>§ 2</w:t>
      </w:r>
    </w:p>
    <w:p w14:paraId="41D434BA" w14:textId="77777777" w:rsidR="008407DD" w:rsidRPr="001B1234" w:rsidRDefault="008407DD" w:rsidP="008407DD">
      <w:pPr>
        <w:spacing w:line="276" w:lineRule="auto"/>
        <w:jc w:val="center"/>
        <w:rPr>
          <w:rFonts w:ascii="Verdana" w:hAnsi="Verdana"/>
          <w:b/>
          <w:sz w:val="20"/>
        </w:rPr>
      </w:pPr>
      <w:r w:rsidRPr="001B1234">
        <w:rPr>
          <w:rFonts w:ascii="Verdana" w:hAnsi="Verdana"/>
          <w:b/>
          <w:sz w:val="20"/>
        </w:rPr>
        <w:lastRenderedPageBreak/>
        <w:t>TERMIN REALIZACJI UMOWY</w:t>
      </w:r>
    </w:p>
    <w:p w14:paraId="04F7904D" w14:textId="77777777" w:rsidR="008407DD" w:rsidRPr="001B1234" w:rsidRDefault="008407DD" w:rsidP="008407DD">
      <w:pPr>
        <w:spacing w:line="276" w:lineRule="auto"/>
        <w:jc w:val="center"/>
        <w:rPr>
          <w:rFonts w:ascii="Verdana" w:hAnsi="Verdana"/>
          <w:b/>
          <w:sz w:val="20"/>
        </w:rPr>
      </w:pPr>
    </w:p>
    <w:p w14:paraId="28678D73" w14:textId="77777777" w:rsidR="008407DD" w:rsidRPr="001B1234" w:rsidRDefault="008407DD" w:rsidP="008407DD">
      <w:pPr>
        <w:numPr>
          <w:ilvl w:val="0"/>
          <w:numId w:val="10"/>
        </w:numPr>
        <w:spacing w:after="60" w:line="276" w:lineRule="auto"/>
        <w:jc w:val="both"/>
        <w:rPr>
          <w:rFonts w:ascii="Verdana" w:hAnsi="Verdana"/>
          <w:sz w:val="20"/>
          <w:rPrChange w:id="2" w:author="Szymańska Anna" w:date="2025-07-16T13:34:00Z" w16du:dateUtc="2025-07-16T11:34:00Z">
            <w:rPr>
              <w:rFonts w:ascii="Verdana" w:hAnsi="Verdana"/>
              <w:color w:val="FF0000"/>
              <w:sz w:val="20"/>
            </w:rPr>
          </w:rPrChange>
        </w:rPr>
      </w:pPr>
      <w:r w:rsidRPr="001B1234">
        <w:rPr>
          <w:rFonts w:ascii="Verdana" w:hAnsi="Verdana"/>
          <w:sz w:val="20"/>
        </w:rPr>
        <w:t>Dostawę przedmiotu Umowy</w:t>
      </w:r>
      <w:r w:rsidR="0063126C" w:rsidRPr="001B1234">
        <w:rPr>
          <w:rFonts w:ascii="Verdana" w:hAnsi="Verdana"/>
          <w:sz w:val="20"/>
        </w:rPr>
        <w:t xml:space="preserve">, </w:t>
      </w:r>
      <w:r w:rsidR="00E94209" w:rsidRPr="001B1234">
        <w:rPr>
          <w:rFonts w:ascii="Verdana" w:hAnsi="Verdana"/>
          <w:sz w:val="20"/>
        </w:rPr>
        <w:t>wraz z montażem</w:t>
      </w:r>
      <w:r w:rsidRPr="001B1234">
        <w:rPr>
          <w:rFonts w:ascii="Verdana" w:hAnsi="Verdana"/>
          <w:sz w:val="20"/>
        </w:rPr>
        <w:t xml:space="preserve">, należy </w:t>
      </w:r>
      <w:r w:rsidRPr="001B1234">
        <w:rPr>
          <w:rFonts w:ascii="Verdana" w:hAnsi="Verdana" w:cs="Arial"/>
          <w:sz w:val="20"/>
          <w:szCs w:val="20"/>
        </w:rPr>
        <w:t xml:space="preserve">dokonać w ciągu </w:t>
      </w:r>
      <w:r w:rsidR="00E94209" w:rsidRPr="001B1234">
        <w:rPr>
          <w:rFonts w:ascii="Verdana" w:hAnsi="Verdana" w:cs="Arial"/>
          <w:sz w:val="20"/>
          <w:szCs w:val="20"/>
        </w:rPr>
        <w:t>60</w:t>
      </w:r>
      <w:r w:rsidRPr="001B1234">
        <w:rPr>
          <w:rFonts w:ascii="Verdana" w:hAnsi="Verdana" w:cs="Arial"/>
          <w:sz w:val="20"/>
          <w:szCs w:val="20"/>
        </w:rPr>
        <w:t xml:space="preserve"> dni roboczych od dnia zawarcia Umowy.</w:t>
      </w:r>
    </w:p>
    <w:p w14:paraId="27AA4673" w14:textId="77777777" w:rsidR="008407DD" w:rsidRPr="001B1234" w:rsidRDefault="008407DD" w:rsidP="008407DD">
      <w:pPr>
        <w:numPr>
          <w:ilvl w:val="0"/>
          <w:numId w:val="10"/>
        </w:numPr>
        <w:spacing w:after="80" w:line="276" w:lineRule="auto"/>
        <w:jc w:val="both"/>
        <w:rPr>
          <w:rFonts w:ascii="Verdana" w:hAnsi="Verdana" w:cs="Arial"/>
          <w:sz w:val="20"/>
          <w:szCs w:val="20"/>
        </w:rPr>
      </w:pPr>
      <w:r w:rsidRPr="001B1234">
        <w:rPr>
          <w:rFonts w:ascii="Verdana" w:hAnsi="Verdana" w:cs="Arial"/>
          <w:sz w:val="20"/>
          <w:szCs w:val="20"/>
        </w:rPr>
        <w:t>Koszt dosta</w:t>
      </w:r>
      <w:r w:rsidR="00F15086" w:rsidRPr="001B1234">
        <w:rPr>
          <w:rFonts w:ascii="Verdana" w:hAnsi="Verdana" w:cs="Arial"/>
          <w:sz w:val="20"/>
          <w:szCs w:val="20"/>
        </w:rPr>
        <w:t>rczenia przedmiotu Umowy do siedziby Zamawiającego</w:t>
      </w:r>
      <w:r w:rsidRPr="001B1234">
        <w:rPr>
          <w:rFonts w:ascii="Verdana" w:hAnsi="Verdana" w:cs="Arial"/>
          <w:sz w:val="20"/>
          <w:szCs w:val="20"/>
        </w:rPr>
        <w:t xml:space="preserve"> należy wliczyć w koszt realizacji całego zamówienia.</w:t>
      </w:r>
    </w:p>
    <w:p w14:paraId="4A5D832B" w14:textId="77777777" w:rsidR="008407DD" w:rsidRPr="001B1234" w:rsidRDefault="008407DD" w:rsidP="008407DD">
      <w:pPr>
        <w:spacing w:before="120" w:line="276" w:lineRule="auto"/>
        <w:jc w:val="center"/>
        <w:rPr>
          <w:rFonts w:ascii="Verdana" w:hAnsi="Verdana"/>
          <w:b/>
          <w:sz w:val="20"/>
          <w:rPrChange w:id="3" w:author="Szymańska Anna" w:date="2025-07-16T13:34:00Z" w16du:dateUtc="2025-07-16T11:34:00Z">
            <w:rPr>
              <w:rFonts w:ascii="Verdana" w:hAnsi="Verdana"/>
              <w:b/>
              <w:color w:val="000000"/>
              <w:sz w:val="20"/>
            </w:rPr>
          </w:rPrChange>
        </w:rPr>
      </w:pPr>
      <w:r w:rsidRPr="001B1234">
        <w:rPr>
          <w:rFonts w:ascii="Verdana" w:hAnsi="Verdana"/>
          <w:b/>
          <w:sz w:val="20"/>
          <w:rPrChange w:id="4" w:author="Szymańska Anna" w:date="2025-07-16T13:34:00Z" w16du:dateUtc="2025-07-16T11:34:00Z">
            <w:rPr>
              <w:rFonts w:ascii="Verdana" w:hAnsi="Verdana"/>
              <w:b/>
              <w:color w:val="000000"/>
              <w:sz w:val="20"/>
            </w:rPr>
          </w:rPrChange>
        </w:rPr>
        <w:t>§ 3</w:t>
      </w:r>
    </w:p>
    <w:p w14:paraId="007DD6DA" w14:textId="77777777" w:rsidR="008407DD" w:rsidRPr="001B1234" w:rsidRDefault="008407DD" w:rsidP="008407DD">
      <w:pPr>
        <w:spacing w:line="276" w:lineRule="auto"/>
        <w:jc w:val="center"/>
        <w:rPr>
          <w:rFonts w:ascii="Verdana" w:hAnsi="Verdana"/>
          <w:b/>
          <w:sz w:val="20"/>
        </w:rPr>
      </w:pPr>
      <w:r w:rsidRPr="001B1234">
        <w:rPr>
          <w:rFonts w:ascii="Verdana" w:hAnsi="Verdana"/>
          <w:b/>
          <w:sz w:val="20"/>
        </w:rPr>
        <w:t>WYNAGRODZENIE</w:t>
      </w:r>
    </w:p>
    <w:p w14:paraId="76A80E95" w14:textId="77777777" w:rsidR="008407DD" w:rsidRPr="001B1234" w:rsidRDefault="008407DD" w:rsidP="008407DD">
      <w:pPr>
        <w:spacing w:line="276" w:lineRule="auto"/>
        <w:jc w:val="center"/>
        <w:rPr>
          <w:rFonts w:ascii="Verdana" w:hAnsi="Verdana"/>
          <w:b/>
          <w:sz w:val="20"/>
        </w:rPr>
      </w:pPr>
    </w:p>
    <w:p w14:paraId="28445C79" w14:textId="77777777" w:rsidR="008407DD" w:rsidRPr="001B1234" w:rsidRDefault="008407DD" w:rsidP="008407DD">
      <w:pPr>
        <w:numPr>
          <w:ilvl w:val="0"/>
          <w:numId w:val="3"/>
        </w:numPr>
        <w:tabs>
          <w:tab w:val="left" w:pos="3060"/>
          <w:tab w:val="right" w:pos="6480"/>
        </w:tabs>
        <w:spacing w:line="276" w:lineRule="auto"/>
        <w:jc w:val="both"/>
        <w:rPr>
          <w:rFonts w:ascii="Verdana" w:hAnsi="Verdana"/>
          <w:sz w:val="20"/>
        </w:rPr>
      </w:pPr>
      <w:r w:rsidRPr="001B1234">
        <w:rPr>
          <w:rFonts w:ascii="Verdana" w:hAnsi="Verdana"/>
          <w:sz w:val="20"/>
        </w:rPr>
        <w:t xml:space="preserve">Wynagrodzenie za wykonanie przedmiotu Umowy określonego w </w:t>
      </w:r>
      <w:r w:rsidRPr="001B1234">
        <w:rPr>
          <w:rFonts w:ascii="Verdana" w:hAnsi="Verdana"/>
          <w:b/>
          <w:sz w:val="20"/>
        </w:rPr>
        <w:t>§ 1</w:t>
      </w:r>
      <w:r w:rsidRPr="001B1234">
        <w:rPr>
          <w:rFonts w:ascii="Verdana" w:hAnsi="Verdana"/>
          <w:sz w:val="20"/>
        </w:rPr>
        <w:t xml:space="preserve"> strony ustalają zgodnie z ofertą Wykonawcy na kwotę: </w:t>
      </w:r>
    </w:p>
    <w:p w14:paraId="619C5403" w14:textId="77777777" w:rsidR="008407DD" w:rsidRPr="001B1234" w:rsidRDefault="008407DD" w:rsidP="008407DD">
      <w:pPr>
        <w:tabs>
          <w:tab w:val="left" w:pos="3060"/>
          <w:tab w:val="right" w:pos="6480"/>
        </w:tabs>
        <w:spacing w:line="276" w:lineRule="auto"/>
        <w:ind w:left="397"/>
        <w:jc w:val="both"/>
        <w:rPr>
          <w:rFonts w:ascii="Verdana" w:hAnsi="Verdana"/>
          <w:sz w:val="20"/>
        </w:rPr>
      </w:pPr>
      <w:r w:rsidRPr="001B1234">
        <w:rPr>
          <w:rFonts w:ascii="Verdana" w:hAnsi="Verdana"/>
          <w:sz w:val="20"/>
        </w:rPr>
        <w:t xml:space="preserve">cena umowna netto:  </w:t>
      </w:r>
      <w:r w:rsidRPr="001B1234">
        <w:rPr>
          <w:rFonts w:ascii="Verdana" w:hAnsi="Verdana"/>
          <w:b/>
          <w:sz w:val="20"/>
        </w:rPr>
        <w:t>__________ zł</w:t>
      </w:r>
    </w:p>
    <w:p w14:paraId="454FF0EC" w14:textId="77777777" w:rsidR="008407DD" w:rsidRPr="001B1234" w:rsidRDefault="008407DD" w:rsidP="008407DD">
      <w:pPr>
        <w:numPr>
          <w:ilvl w:val="12"/>
          <w:numId w:val="0"/>
        </w:numPr>
        <w:tabs>
          <w:tab w:val="left" w:pos="3060"/>
          <w:tab w:val="right" w:pos="6480"/>
        </w:tabs>
        <w:spacing w:line="276" w:lineRule="auto"/>
        <w:ind w:left="397"/>
        <w:jc w:val="both"/>
        <w:rPr>
          <w:rFonts w:ascii="Verdana" w:hAnsi="Verdana"/>
          <w:sz w:val="20"/>
        </w:rPr>
      </w:pPr>
      <w:r w:rsidRPr="001B1234">
        <w:rPr>
          <w:rFonts w:ascii="Verdana" w:hAnsi="Verdana"/>
          <w:sz w:val="20"/>
        </w:rPr>
        <w:t xml:space="preserve">podatek VAT    %:       </w:t>
      </w:r>
      <w:r w:rsidRPr="001B1234">
        <w:rPr>
          <w:rFonts w:ascii="Verdana" w:hAnsi="Verdana"/>
          <w:b/>
          <w:sz w:val="20"/>
        </w:rPr>
        <w:t>_________ zł</w:t>
      </w:r>
      <w:r w:rsidRPr="001B1234">
        <w:rPr>
          <w:rFonts w:ascii="Verdana" w:hAnsi="Verdana"/>
          <w:sz w:val="20"/>
        </w:rPr>
        <w:t xml:space="preserve"> </w:t>
      </w:r>
    </w:p>
    <w:p w14:paraId="26DA74EA" w14:textId="77777777" w:rsidR="008407DD" w:rsidRPr="001B1234" w:rsidRDefault="008407DD" w:rsidP="008407DD">
      <w:pPr>
        <w:numPr>
          <w:ilvl w:val="12"/>
          <w:numId w:val="0"/>
        </w:numPr>
        <w:tabs>
          <w:tab w:val="left" w:pos="3060"/>
          <w:tab w:val="right" w:pos="6480"/>
        </w:tabs>
        <w:spacing w:line="276" w:lineRule="auto"/>
        <w:ind w:left="397"/>
        <w:jc w:val="both"/>
        <w:rPr>
          <w:rFonts w:ascii="Verdana" w:hAnsi="Verdana"/>
          <w:sz w:val="20"/>
        </w:rPr>
      </w:pPr>
      <w:r w:rsidRPr="001B1234">
        <w:rPr>
          <w:rFonts w:ascii="Verdana" w:hAnsi="Verdana"/>
          <w:sz w:val="20"/>
        </w:rPr>
        <w:t xml:space="preserve">cena umowna brutto: </w:t>
      </w:r>
      <w:r w:rsidRPr="001B1234">
        <w:rPr>
          <w:rFonts w:ascii="Verdana" w:hAnsi="Verdana"/>
          <w:b/>
          <w:sz w:val="20"/>
        </w:rPr>
        <w:t>__________ zł</w:t>
      </w:r>
      <w:r w:rsidRPr="001B1234">
        <w:rPr>
          <w:rFonts w:ascii="Verdana" w:hAnsi="Verdana"/>
          <w:sz w:val="20"/>
        </w:rPr>
        <w:t xml:space="preserve"> </w:t>
      </w:r>
    </w:p>
    <w:p w14:paraId="25C3ED0E" w14:textId="77777777" w:rsidR="008407DD" w:rsidRPr="001B1234" w:rsidRDefault="008407DD" w:rsidP="008407DD">
      <w:pPr>
        <w:numPr>
          <w:ilvl w:val="12"/>
          <w:numId w:val="0"/>
        </w:numPr>
        <w:spacing w:after="60" w:line="276" w:lineRule="auto"/>
        <w:ind w:left="397"/>
        <w:jc w:val="both"/>
        <w:rPr>
          <w:rFonts w:ascii="Verdana" w:hAnsi="Verdana"/>
          <w:b/>
          <w:sz w:val="18"/>
        </w:rPr>
      </w:pPr>
      <w:r w:rsidRPr="001B1234">
        <w:rPr>
          <w:rFonts w:ascii="Verdana" w:hAnsi="Verdana"/>
          <w:sz w:val="20"/>
        </w:rPr>
        <w:t xml:space="preserve">Cena umowna brutto słownie: </w:t>
      </w:r>
      <w:r w:rsidRPr="001B1234">
        <w:rPr>
          <w:rFonts w:ascii="Verdana" w:hAnsi="Verdana"/>
          <w:b/>
          <w:i/>
          <w:sz w:val="18"/>
        </w:rPr>
        <w:t>_________________________________ złotych __ /100</w:t>
      </w:r>
    </w:p>
    <w:p w14:paraId="686A06D4" w14:textId="77777777" w:rsidR="008407DD" w:rsidRPr="001B1234" w:rsidRDefault="008407DD" w:rsidP="008407DD">
      <w:pPr>
        <w:numPr>
          <w:ilvl w:val="0"/>
          <w:numId w:val="3"/>
        </w:numPr>
        <w:tabs>
          <w:tab w:val="left" w:pos="567"/>
          <w:tab w:val="left" w:pos="4253"/>
        </w:tabs>
        <w:spacing w:after="60" w:line="276" w:lineRule="auto"/>
        <w:ind w:right="-114"/>
        <w:jc w:val="both"/>
        <w:rPr>
          <w:rFonts w:ascii="Verdana" w:hAnsi="Verdana"/>
          <w:sz w:val="20"/>
          <w:szCs w:val="20"/>
        </w:rPr>
      </w:pPr>
      <w:r w:rsidRPr="001B1234">
        <w:rPr>
          <w:rFonts w:ascii="Verdana" w:hAnsi="Verdana"/>
          <w:sz w:val="20"/>
          <w:szCs w:val="20"/>
        </w:rPr>
        <w:t>Dopuszcza się zmianę ceny umownej przedmiotu Umowy w przypadku urzędowej zmiany stawki podatku VAT.</w:t>
      </w:r>
    </w:p>
    <w:p w14:paraId="4694DD90" w14:textId="77777777" w:rsidR="008407DD" w:rsidRPr="001B1234" w:rsidRDefault="008407DD" w:rsidP="008407DD">
      <w:pPr>
        <w:numPr>
          <w:ilvl w:val="0"/>
          <w:numId w:val="3"/>
        </w:numPr>
        <w:spacing w:after="60" w:line="276" w:lineRule="auto"/>
        <w:ind w:right="-114"/>
        <w:jc w:val="both"/>
        <w:rPr>
          <w:rFonts w:ascii="Verdana" w:hAnsi="Verdana"/>
          <w:sz w:val="20"/>
        </w:rPr>
      </w:pPr>
      <w:r w:rsidRPr="001B1234">
        <w:rPr>
          <w:rFonts w:ascii="Verdana" w:hAnsi="Verdana"/>
          <w:sz w:val="20"/>
        </w:rPr>
        <w:t>Ceny określone przez Wykonawcę uwzględniają wszystkie koszty, jakie Wykonawca ponosi z tytułu realizacji przedmiotu Umowy.</w:t>
      </w:r>
    </w:p>
    <w:p w14:paraId="5804C264" w14:textId="77777777" w:rsidR="008407DD" w:rsidRPr="001B1234" w:rsidRDefault="008407DD" w:rsidP="008407DD">
      <w:pPr>
        <w:spacing w:before="120" w:line="276" w:lineRule="auto"/>
        <w:jc w:val="center"/>
        <w:rPr>
          <w:rFonts w:ascii="Verdana" w:hAnsi="Verdana"/>
          <w:b/>
          <w:sz w:val="20"/>
        </w:rPr>
      </w:pPr>
      <w:r w:rsidRPr="001B1234">
        <w:rPr>
          <w:rFonts w:ascii="Verdana" w:hAnsi="Verdana"/>
          <w:b/>
          <w:sz w:val="20"/>
        </w:rPr>
        <w:t>§ 4</w:t>
      </w:r>
    </w:p>
    <w:p w14:paraId="49A25171" w14:textId="77777777" w:rsidR="008407DD" w:rsidRPr="001B1234" w:rsidRDefault="008407DD" w:rsidP="008407DD">
      <w:pPr>
        <w:spacing w:line="276" w:lineRule="auto"/>
        <w:jc w:val="center"/>
        <w:rPr>
          <w:rFonts w:ascii="Verdana" w:hAnsi="Verdana"/>
          <w:b/>
          <w:sz w:val="20"/>
        </w:rPr>
      </w:pPr>
      <w:r w:rsidRPr="001B1234">
        <w:rPr>
          <w:rFonts w:ascii="Verdana" w:hAnsi="Verdana"/>
          <w:b/>
          <w:sz w:val="20"/>
        </w:rPr>
        <w:t>ROZLICZENIA I PŁATNOŚCI</w:t>
      </w:r>
    </w:p>
    <w:p w14:paraId="731B3117" w14:textId="77777777" w:rsidR="008407DD" w:rsidRPr="001B1234" w:rsidRDefault="008407DD" w:rsidP="008407DD">
      <w:pPr>
        <w:spacing w:line="276" w:lineRule="auto"/>
        <w:jc w:val="center"/>
        <w:rPr>
          <w:rFonts w:ascii="Verdana" w:hAnsi="Verdana"/>
          <w:b/>
          <w:sz w:val="20"/>
        </w:rPr>
      </w:pPr>
    </w:p>
    <w:p w14:paraId="753745C6" w14:textId="77777777" w:rsidR="008407DD" w:rsidRPr="001B1234" w:rsidRDefault="008407DD" w:rsidP="008407DD">
      <w:pPr>
        <w:numPr>
          <w:ilvl w:val="0"/>
          <w:numId w:val="4"/>
        </w:numPr>
        <w:spacing w:after="80" w:line="276" w:lineRule="auto"/>
        <w:ind w:left="357" w:hanging="357"/>
        <w:jc w:val="both"/>
        <w:rPr>
          <w:rFonts w:ascii="Verdana" w:hAnsi="Verdana"/>
          <w:sz w:val="20"/>
        </w:rPr>
      </w:pPr>
      <w:r w:rsidRPr="001B1234">
        <w:rPr>
          <w:rFonts w:ascii="Verdana" w:hAnsi="Verdana"/>
          <w:sz w:val="20"/>
        </w:rPr>
        <w:t xml:space="preserve">Wynagrodzenie Wykonawcy, o którym mowa w </w:t>
      </w:r>
      <w:r w:rsidRPr="001B1234">
        <w:rPr>
          <w:rFonts w:ascii="Verdana" w:hAnsi="Verdana"/>
          <w:b/>
          <w:sz w:val="20"/>
        </w:rPr>
        <w:t>§ 3</w:t>
      </w:r>
      <w:r w:rsidRPr="001B1234">
        <w:rPr>
          <w:rFonts w:ascii="Verdana" w:hAnsi="Verdana"/>
          <w:bCs/>
          <w:sz w:val="20"/>
        </w:rPr>
        <w:t xml:space="preserve"> niniejszej Umowy</w:t>
      </w:r>
      <w:r w:rsidRPr="001B1234">
        <w:rPr>
          <w:rFonts w:ascii="Verdana" w:hAnsi="Verdana"/>
          <w:sz w:val="20"/>
        </w:rPr>
        <w:t xml:space="preserve">, rozliczane będzie na podstawie faktury </w:t>
      </w:r>
      <w:r w:rsidRPr="001B1234">
        <w:rPr>
          <w:rFonts w:ascii="Verdana" w:hAnsi="Verdana"/>
          <w:sz w:val="20"/>
          <w:rPrChange w:id="5" w:author="Szymańska Anna" w:date="2025-07-16T13:34:00Z" w16du:dateUtc="2025-07-16T11:34:00Z">
            <w:rPr>
              <w:rFonts w:ascii="Verdana" w:hAnsi="Verdana"/>
              <w:color w:val="000000"/>
              <w:sz w:val="20"/>
            </w:rPr>
          </w:rPrChange>
        </w:rPr>
        <w:t xml:space="preserve">VAT </w:t>
      </w:r>
      <w:r w:rsidRPr="001B1234">
        <w:rPr>
          <w:rFonts w:ascii="Verdana" w:hAnsi="Verdana"/>
          <w:sz w:val="20"/>
        </w:rPr>
        <w:t>wystawionej przez Wykonawcę</w:t>
      </w:r>
      <w:r w:rsidRPr="001B1234">
        <w:rPr>
          <w:rFonts w:ascii="Verdana" w:hAnsi="Verdana" w:cs="Arial"/>
          <w:snapToGrid w:val="0"/>
          <w:sz w:val="20"/>
          <w:szCs w:val="20"/>
        </w:rPr>
        <w:t xml:space="preserve"> po podpisaniu przez Wykonawcę i Zamawiającego protokołu zdawczo-odbiorczego</w:t>
      </w:r>
      <w:r w:rsidRPr="001B1234">
        <w:rPr>
          <w:rFonts w:ascii="Verdana" w:hAnsi="Verdana"/>
          <w:sz w:val="20"/>
        </w:rPr>
        <w:t xml:space="preserve">. </w:t>
      </w:r>
    </w:p>
    <w:p w14:paraId="647CB809" w14:textId="77777777" w:rsidR="008407DD" w:rsidRPr="001B1234" w:rsidRDefault="008407DD" w:rsidP="008407DD">
      <w:pPr>
        <w:numPr>
          <w:ilvl w:val="0"/>
          <w:numId w:val="4"/>
        </w:numPr>
        <w:spacing w:after="80" w:line="276" w:lineRule="auto"/>
        <w:jc w:val="both"/>
        <w:rPr>
          <w:rFonts w:ascii="Verdana" w:hAnsi="Verdana"/>
          <w:sz w:val="20"/>
        </w:rPr>
      </w:pPr>
      <w:r w:rsidRPr="001B1234">
        <w:rPr>
          <w:rFonts w:ascii="Verdana" w:hAnsi="Verdana"/>
          <w:sz w:val="20"/>
        </w:rPr>
        <w:t xml:space="preserve">Zapłata wynagrodzenia nastąpi przelewem na rachunek bankowy Wykonawcy w terminie do 30 dni od daty dostarczenia Zamawiającemu prawidłowo wystawionej faktury, przy czym podstawą wystawienia przez Wykonawcę faktury jest odbiór zleconego zamówienia bez zastrzeżeń ze strony Zamawiającego. </w:t>
      </w:r>
    </w:p>
    <w:p w14:paraId="1FAD1BE5" w14:textId="77777777" w:rsidR="008407DD" w:rsidRPr="001B1234" w:rsidRDefault="008407DD" w:rsidP="008407DD">
      <w:pPr>
        <w:numPr>
          <w:ilvl w:val="0"/>
          <w:numId w:val="4"/>
        </w:numPr>
        <w:spacing w:after="80" w:line="276" w:lineRule="auto"/>
        <w:jc w:val="both"/>
        <w:rPr>
          <w:rFonts w:ascii="Verdana" w:hAnsi="Verdana"/>
          <w:sz w:val="20"/>
        </w:rPr>
      </w:pPr>
      <w:r w:rsidRPr="001B1234">
        <w:rPr>
          <w:rFonts w:ascii="Verdana" w:hAnsi="Verdana"/>
          <w:sz w:val="20"/>
        </w:rPr>
        <w:t>Za datę realizacji płatności uważa się datę, w której Zamawiający wydał swojemu bankowi dyspozycję polecenia przelewu pieniędzy na konto Wykonawcy.</w:t>
      </w:r>
    </w:p>
    <w:p w14:paraId="4F13E5E0" w14:textId="77777777" w:rsidR="008407DD" w:rsidRPr="001B1234" w:rsidRDefault="008407DD" w:rsidP="008407DD">
      <w:pPr>
        <w:numPr>
          <w:ilvl w:val="0"/>
          <w:numId w:val="4"/>
        </w:numPr>
        <w:spacing w:after="80" w:line="276" w:lineRule="auto"/>
        <w:jc w:val="both"/>
        <w:rPr>
          <w:rFonts w:ascii="Verdana" w:hAnsi="Verdana"/>
          <w:sz w:val="20"/>
        </w:rPr>
      </w:pPr>
      <w:r w:rsidRPr="001B1234">
        <w:rPr>
          <w:rFonts w:ascii="Verdana" w:hAnsi="Verdana"/>
          <w:sz w:val="20"/>
        </w:rPr>
        <w:t>Płatności będą dokonywane w złotych polskich (PLN), przelewem na rachunek bankowy Wykonawcy nr ___________________________ w Banku __________________</w:t>
      </w:r>
      <w:r w:rsidRPr="001B1234">
        <w:rPr>
          <w:rFonts w:ascii="Verdana" w:hAnsi="Verdana"/>
          <w:sz w:val="20"/>
        </w:rPr>
        <w:br/>
        <w:t xml:space="preserve">Wykonawca oświadcza, że rachunek, który będzie wskazany na fakturze został otwarty </w:t>
      </w:r>
      <w:r w:rsidRPr="001B1234">
        <w:rPr>
          <w:rFonts w:ascii="Verdana" w:hAnsi="Verdana"/>
          <w:sz w:val="20"/>
        </w:rPr>
        <w:br/>
        <w:t xml:space="preserve">w związku z prowadzoną przez Wykonawcę działalnością gospodarczą, zgłoszony </w:t>
      </w:r>
      <w:r w:rsidRPr="001B1234">
        <w:rPr>
          <w:rFonts w:ascii="Verdana" w:hAnsi="Verdana"/>
          <w:sz w:val="20"/>
        </w:rPr>
        <w:br/>
        <w:t>i ujawniony w wykazie prowadzonym przez Szefa Krajowej Administracji Skarbowej.</w:t>
      </w:r>
    </w:p>
    <w:p w14:paraId="4966995E" w14:textId="77777777" w:rsidR="008407DD" w:rsidRPr="001B1234" w:rsidRDefault="008407DD" w:rsidP="008407DD">
      <w:pPr>
        <w:numPr>
          <w:ilvl w:val="0"/>
          <w:numId w:val="4"/>
        </w:numPr>
        <w:spacing w:after="80" w:line="276" w:lineRule="auto"/>
        <w:jc w:val="both"/>
        <w:rPr>
          <w:rFonts w:ascii="Verdana" w:hAnsi="Verdana"/>
          <w:sz w:val="20"/>
        </w:rPr>
      </w:pPr>
      <w:r w:rsidRPr="001B1234">
        <w:rPr>
          <w:rFonts w:ascii="Verdana" w:hAnsi="Verdana"/>
          <w:sz w:val="20"/>
        </w:rPr>
        <w:t xml:space="preserve">Zamawiający umożliwia Wykonawcy, zgodnie z zasadami określonymi w ustawie z dnia </w:t>
      </w:r>
      <w:r w:rsidRPr="001B1234">
        <w:rPr>
          <w:rFonts w:ascii="Verdana" w:hAnsi="Verdana"/>
          <w:sz w:val="20"/>
        </w:rPr>
        <w:br/>
        <w:t xml:space="preserve">9 listopada 2018 r. o elektronicznym fakturowaniu w zamówieniach publicznych, koncesjach na roboty budowlane lub usługi oraz partnerstwie publiczno-prywatnym, przesyłanie ustrukturyzowanych faktur elektronicznych. Platforma Elektronicznego Fakturowania stosowana przez Zamawiającego to </w:t>
      </w:r>
      <w:proofErr w:type="spellStart"/>
      <w:r w:rsidRPr="001B1234">
        <w:rPr>
          <w:rFonts w:ascii="Verdana" w:hAnsi="Verdana"/>
          <w:sz w:val="20"/>
        </w:rPr>
        <w:t>PEFexpert</w:t>
      </w:r>
      <w:proofErr w:type="spellEnd"/>
      <w:r w:rsidRPr="001B1234">
        <w:rPr>
          <w:rFonts w:ascii="Verdana" w:hAnsi="Verdana"/>
          <w:sz w:val="20"/>
        </w:rPr>
        <w:t>.</w:t>
      </w:r>
    </w:p>
    <w:p w14:paraId="00168092" w14:textId="77777777" w:rsidR="008407DD" w:rsidRPr="001B1234" w:rsidRDefault="008407DD" w:rsidP="009B72AE">
      <w:pPr>
        <w:keepNext/>
        <w:spacing w:before="120" w:line="276" w:lineRule="auto"/>
        <w:jc w:val="center"/>
        <w:rPr>
          <w:rFonts w:ascii="Verdana" w:hAnsi="Verdana"/>
          <w:b/>
          <w:sz w:val="20"/>
          <w:szCs w:val="20"/>
        </w:rPr>
      </w:pPr>
      <w:r w:rsidRPr="001B1234">
        <w:rPr>
          <w:rFonts w:ascii="Verdana" w:hAnsi="Verdana"/>
          <w:b/>
          <w:sz w:val="20"/>
          <w:szCs w:val="20"/>
        </w:rPr>
        <w:t>§ 5</w:t>
      </w:r>
    </w:p>
    <w:p w14:paraId="7A4F1736" w14:textId="77777777" w:rsidR="008407DD" w:rsidRPr="001B1234" w:rsidRDefault="008407DD" w:rsidP="00DA22BB">
      <w:pPr>
        <w:keepNext/>
        <w:spacing w:line="276" w:lineRule="auto"/>
        <w:jc w:val="center"/>
        <w:rPr>
          <w:rFonts w:ascii="Verdana" w:hAnsi="Verdana"/>
          <w:b/>
          <w:sz w:val="20"/>
          <w:szCs w:val="20"/>
        </w:rPr>
      </w:pPr>
      <w:r w:rsidRPr="001B1234">
        <w:rPr>
          <w:rFonts w:ascii="Verdana" w:hAnsi="Verdana"/>
          <w:b/>
          <w:sz w:val="20"/>
          <w:szCs w:val="20"/>
        </w:rPr>
        <w:t>PRZEDSTAWICIELE ZAMAWIAJĄCEGO</w:t>
      </w:r>
    </w:p>
    <w:p w14:paraId="473A58F8" w14:textId="77777777" w:rsidR="002D5A92" w:rsidRPr="001B1234" w:rsidRDefault="002D5A92" w:rsidP="009B72AE">
      <w:pPr>
        <w:keepNext/>
        <w:spacing w:line="276" w:lineRule="auto"/>
        <w:jc w:val="center"/>
        <w:rPr>
          <w:rFonts w:ascii="Verdana" w:hAnsi="Verdana"/>
          <w:b/>
          <w:sz w:val="20"/>
          <w:szCs w:val="20"/>
        </w:rPr>
      </w:pPr>
    </w:p>
    <w:p w14:paraId="24740E5E" w14:textId="77777777" w:rsidR="008407DD" w:rsidRPr="001B1234" w:rsidRDefault="008407DD" w:rsidP="009B72AE">
      <w:pPr>
        <w:spacing w:line="276" w:lineRule="auto"/>
        <w:jc w:val="both"/>
        <w:rPr>
          <w:rFonts w:ascii="Verdana" w:hAnsi="Verdana"/>
          <w:sz w:val="20"/>
          <w:szCs w:val="20"/>
        </w:rPr>
      </w:pPr>
      <w:r w:rsidRPr="001B1234">
        <w:rPr>
          <w:rFonts w:ascii="Verdana" w:hAnsi="Verdana"/>
          <w:sz w:val="20"/>
          <w:szCs w:val="20"/>
        </w:rPr>
        <w:t xml:space="preserve">Zamawiający ustanawia przedstawiciela, </w:t>
      </w:r>
      <w:r w:rsidR="00DA22BB" w:rsidRPr="001B1234">
        <w:rPr>
          <w:rFonts w:ascii="Verdana" w:hAnsi="Verdana"/>
          <w:sz w:val="20"/>
          <w:szCs w:val="20"/>
        </w:rPr>
        <w:t>upoważnionego do</w:t>
      </w:r>
      <w:r w:rsidRPr="001B1234">
        <w:rPr>
          <w:rFonts w:ascii="Verdana" w:hAnsi="Verdana"/>
          <w:sz w:val="20"/>
          <w:szCs w:val="20"/>
        </w:rPr>
        <w:t> realizacj</w:t>
      </w:r>
      <w:r w:rsidR="00DA22BB" w:rsidRPr="001B1234">
        <w:rPr>
          <w:rFonts w:ascii="Verdana" w:hAnsi="Verdana"/>
          <w:sz w:val="20"/>
          <w:szCs w:val="20"/>
        </w:rPr>
        <w:t>i</w:t>
      </w:r>
      <w:r w:rsidRPr="001B1234">
        <w:rPr>
          <w:rFonts w:ascii="Verdana" w:hAnsi="Verdana"/>
          <w:sz w:val="20"/>
          <w:szCs w:val="20"/>
        </w:rPr>
        <w:t xml:space="preserve"> Umowy:</w:t>
      </w:r>
    </w:p>
    <w:p w14:paraId="1357F1AF" w14:textId="77777777" w:rsidR="008407DD" w:rsidRPr="001B1234" w:rsidRDefault="008407DD" w:rsidP="008407DD">
      <w:pPr>
        <w:spacing w:line="276" w:lineRule="auto"/>
        <w:ind w:left="284" w:hanging="284"/>
        <w:jc w:val="both"/>
        <w:rPr>
          <w:rFonts w:ascii="Verdana" w:hAnsi="Verdana"/>
          <w:sz w:val="20"/>
          <w:szCs w:val="20"/>
        </w:rPr>
      </w:pPr>
      <w:bookmarkStart w:id="6" w:name="_Hlk182313330"/>
      <w:r w:rsidRPr="001B1234">
        <w:rPr>
          <w:rFonts w:ascii="Verdana" w:hAnsi="Verdana"/>
          <w:sz w:val="20"/>
          <w:szCs w:val="20"/>
        </w:rPr>
        <w:t xml:space="preserve">Pan / Pani ______________________________________________________________ </w:t>
      </w:r>
    </w:p>
    <w:p w14:paraId="2FDF8FA1" w14:textId="77777777" w:rsidR="008407DD" w:rsidRPr="001B1234" w:rsidRDefault="008407DD" w:rsidP="008407DD">
      <w:pPr>
        <w:numPr>
          <w:ilvl w:val="12"/>
          <w:numId w:val="0"/>
        </w:numPr>
        <w:spacing w:after="40" w:line="276" w:lineRule="auto"/>
        <w:ind w:left="284" w:hanging="284"/>
        <w:jc w:val="both"/>
        <w:rPr>
          <w:rFonts w:ascii="Verdana" w:hAnsi="Verdana"/>
          <w:sz w:val="20"/>
          <w:szCs w:val="20"/>
        </w:rPr>
      </w:pPr>
      <w:r w:rsidRPr="001B1234">
        <w:rPr>
          <w:rFonts w:ascii="Verdana" w:hAnsi="Verdana"/>
          <w:sz w:val="20"/>
          <w:szCs w:val="20"/>
        </w:rPr>
        <w:t>tel. __________________,  e-mail: _____________@gddkia.gov.pl</w:t>
      </w:r>
    </w:p>
    <w:bookmarkEnd w:id="6"/>
    <w:p w14:paraId="2E95F126" w14:textId="77777777" w:rsidR="00DA22BB" w:rsidRPr="001B1234" w:rsidRDefault="00DA22BB" w:rsidP="009B72AE">
      <w:pPr>
        <w:spacing w:after="160" w:line="259" w:lineRule="auto"/>
        <w:jc w:val="center"/>
        <w:rPr>
          <w:rFonts w:ascii="Verdana" w:hAnsi="Verdana"/>
          <w:b/>
          <w:sz w:val="20"/>
          <w:szCs w:val="20"/>
        </w:rPr>
      </w:pPr>
    </w:p>
    <w:p w14:paraId="49511A97" w14:textId="77777777" w:rsidR="008407DD" w:rsidRPr="001B1234" w:rsidRDefault="008407DD" w:rsidP="009B72AE">
      <w:pPr>
        <w:spacing w:after="160" w:line="259" w:lineRule="auto"/>
        <w:jc w:val="center"/>
        <w:rPr>
          <w:rFonts w:ascii="Verdana" w:hAnsi="Verdana"/>
          <w:b/>
          <w:sz w:val="20"/>
          <w:szCs w:val="20"/>
        </w:rPr>
      </w:pPr>
      <w:r w:rsidRPr="001B1234">
        <w:rPr>
          <w:rFonts w:ascii="Verdana" w:hAnsi="Verdana"/>
          <w:b/>
          <w:sz w:val="20"/>
          <w:szCs w:val="20"/>
        </w:rPr>
        <w:t>§ 6</w:t>
      </w:r>
    </w:p>
    <w:p w14:paraId="47760040" w14:textId="77777777" w:rsidR="008407DD" w:rsidRPr="001B1234" w:rsidRDefault="008407DD" w:rsidP="008407DD">
      <w:pPr>
        <w:spacing w:line="276" w:lineRule="auto"/>
        <w:ind w:left="284" w:hanging="284"/>
        <w:jc w:val="center"/>
        <w:rPr>
          <w:rFonts w:ascii="Verdana" w:hAnsi="Verdana"/>
          <w:b/>
          <w:sz w:val="20"/>
          <w:szCs w:val="20"/>
        </w:rPr>
      </w:pPr>
      <w:r w:rsidRPr="001B1234">
        <w:rPr>
          <w:rFonts w:ascii="Verdana" w:hAnsi="Verdana"/>
          <w:b/>
          <w:sz w:val="20"/>
          <w:szCs w:val="20"/>
        </w:rPr>
        <w:t>PRZEDSTAWICIELE WYKONAWCY</w:t>
      </w:r>
    </w:p>
    <w:p w14:paraId="14F47896" w14:textId="77777777" w:rsidR="00645DB7" w:rsidRPr="001B1234" w:rsidRDefault="00645DB7" w:rsidP="008407DD">
      <w:pPr>
        <w:spacing w:line="276" w:lineRule="auto"/>
        <w:ind w:left="284" w:hanging="284"/>
        <w:jc w:val="center"/>
        <w:rPr>
          <w:rFonts w:ascii="Verdana" w:hAnsi="Verdana"/>
          <w:b/>
          <w:sz w:val="20"/>
          <w:szCs w:val="20"/>
        </w:rPr>
      </w:pPr>
    </w:p>
    <w:p w14:paraId="01C2C419" w14:textId="77777777" w:rsidR="008407DD" w:rsidRPr="001B1234" w:rsidRDefault="008407DD" w:rsidP="008407DD">
      <w:pPr>
        <w:spacing w:line="276" w:lineRule="auto"/>
        <w:ind w:left="284" w:hanging="284"/>
        <w:jc w:val="both"/>
        <w:rPr>
          <w:rFonts w:ascii="Verdana" w:hAnsi="Verdana"/>
          <w:sz w:val="20"/>
          <w:szCs w:val="20"/>
        </w:rPr>
      </w:pPr>
      <w:r w:rsidRPr="001B1234">
        <w:rPr>
          <w:rFonts w:ascii="Verdana" w:hAnsi="Verdana"/>
          <w:sz w:val="20"/>
          <w:szCs w:val="20"/>
        </w:rPr>
        <w:t>Wykonawca ustanawia przedstawiciela do kontakt</w:t>
      </w:r>
      <w:r w:rsidR="0051675B" w:rsidRPr="001B1234">
        <w:rPr>
          <w:rFonts w:ascii="Verdana" w:hAnsi="Verdana"/>
          <w:sz w:val="20"/>
          <w:szCs w:val="20"/>
        </w:rPr>
        <w:t xml:space="preserve">u w sprawie realizacji Umowy, </w:t>
      </w:r>
      <w:r w:rsidRPr="001B1234">
        <w:rPr>
          <w:rFonts w:ascii="Verdana" w:hAnsi="Verdana"/>
          <w:sz w:val="20"/>
          <w:szCs w:val="20"/>
        </w:rPr>
        <w:t>w osobie:</w:t>
      </w:r>
    </w:p>
    <w:p w14:paraId="27E9B000" w14:textId="77777777" w:rsidR="008407DD" w:rsidRPr="001B1234" w:rsidRDefault="008407DD" w:rsidP="008407DD">
      <w:pPr>
        <w:spacing w:line="276" w:lineRule="auto"/>
        <w:ind w:left="284" w:hanging="284"/>
        <w:jc w:val="both"/>
        <w:rPr>
          <w:rFonts w:ascii="Verdana" w:hAnsi="Verdana"/>
          <w:sz w:val="20"/>
          <w:szCs w:val="20"/>
        </w:rPr>
      </w:pPr>
      <w:r w:rsidRPr="001B1234">
        <w:rPr>
          <w:rFonts w:ascii="Verdana" w:hAnsi="Verdana"/>
          <w:sz w:val="20"/>
          <w:szCs w:val="20"/>
        </w:rPr>
        <w:t xml:space="preserve">Pana / Pani ______________________________________________________________ </w:t>
      </w:r>
    </w:p>
    <w:p w14:paraId="4B11BD54" w14:textId="77777777" w:rsidR="008407DD" w:rsidRPr="001B1234" w:rsidRDefault="008407DD" w:rsidP="008407DD">
      <w:pPr>
        <w:numPr>
          <w:ilvl w:val="12"/>
          <w:numId w:val="0"/>
        </w:numPr>
        <w:spacing w:after="40" w:line="276" w:lineRule="auto"/>
        <w:ind w:left="284" w:hanging="284"/>
        <w:jc w:val="both"/>
        <w:rPr>
          <w:rFonts w:ascii="Verdana" w:hAnsi="Verdana"/>
          <w:sz w:val="20"/>
          <w:szCs w:val="20"/>
        </w:rPr>
      </w:pPr>
      <w:r w:rsidRPr="001B1234">
        <w:rPr>
          <w:rFonts w:ascii="Verdana" w:hAnsi="Verdana"/>
          <w:sz w:val="20"/>
          <w:szCs w:val="20"/>
        </w:rPr>
        <w:t>tel. __________________,  e-mail: _____________</w:t>
      </w:r>
    </w:p>
    <w:p w14:paraId="02991B62" w14:textId="77777777" w:rsidR="008407DD" w:rsidRPr="001B1234" w:rsidRDefault="008407DD" w:rsidP="008407DD">
      <w:pPr>
        <w:spacing w:before="120" w:line="276" w:lineRule="auto"/>
        <w:jc w:val="center"/>
        <w:rPr>
          <w:rFonts w:ascii="Verdana" w:hAnsi="Verdana"/>
          <w:b/>
          <w:sz w:val="20"/>
          <w:szCs w:val="20"/>
        </w:rPr>
      </w:pPr>
      <w:r w:rsidRPr="001B1234">
        <w:rPr>
          <w:rFonts w:ascii="Verdana" w:hAnsi="Verdana"/>
          <w:b/>
          <w:sz w:val="20"/>
          <w:szCs w:val="20"/>
        </w:rPr>
        <w:t>§ 7</w:t>
      </w:r>
    </w:p>
    <w:p w14:paraId="46BC263D" w14:textId="77777777" w:rsidR="008407DD" w:rsidRPr="001B1234" w:rsidRDefault="008407DD" w:rsidP="008407DD">
      <w:pPr>
        <w:spacing w:before="60" w:after="60" w:line="276" w:lineRule="auto"/>
        <w:jc w:val="center"/>
        <w:outlineLvl w:val="0"/>
        <w:rPr>
          <w:rFonts w:ascii="Verdana" w:hAnsi="Verdana" w:cs="Arial"/>
          <w:b/>
          <w:sz w:val="20"/>
          <w:szCs w:val="20"/>
        </w:rPr>
      </w:pPr>
      <w:r w:rsidRPr="001B1234">
        <w:rPr>
          <w:rFonts w:ascii="Verdana" w:hAnsi="Verdana" w:cs="Arial"/>
          <w:b/>
          <w:sz w:val="20"/>
          <w:szCs w:val="20"/>
        </w:rPr>
        <w:t xml:space="preserve">ODBIÓR </w:t>
      </w:r>
    </w:p>
    <w:p w14:paraId="3B13CF60" w14:textId="77777777" w:rsidR="002D5A92" w:rsidRPr="001B1234" w:rsidRDefault="002D5A92" w:rsidP="008407DD">
      <w:pPr>
        <w:spacing w:before="60" w:after="60" w:line="276" w:lineRule="auto"/>
        <w:jc w:val="center"/>
        <w:outlineLvl w:val="0"/>
        <w:rPr>
          <w:rFonts w:ascii="Verdana" w:hAnsi="Verdana" w:cs="Arial"/>
          <w:b/>
          <w:sz w:val="20"/>
          <w:szCs w:val="20"/>
        </w:rPr>
      </w:pPr>
    </w:p>
    <w:p w14:paraId="02075EDC" w14:textId="77777777" w:rsidR="008407DD" w:rsidRPr="001B1234" w:rsidRDefault="008407DD" w:rsidP="008407DD">
      <w:pPr>
        <w:pStyle w:val="Akapitzlist"/>
        <w:numPr>
          <w:ilvl w:val="0"/>
          <w:numId w:val="17"/>
        </w:numPr>
        <w:spacing w:after="60" w:line="276" w:lineRule="auto"/>
        <w:ind w:left="284" w:hanging="284"/>
        <w:contextualSpacing w:val="0"/>
        <w:jc w:val="both"/>
        <w:rPr>
          <w:rFonts w:ascii="Verdana" w:hAnsi="Verdana"/>
          <w:snapToGrid w:val="0"/>
          <w:sz w:val="20"/>
          <w:szCs w:val="20"/>
        </w:rPr>
      </w:pPr>
      <w:r w:rsidRPr="001B1234">
        <w:rPr>
          <w:rFonts w:ascii="Verdana" w:hAnsi="Verdana"/>
          <w:snapToGrid w:val="0"/>
          <w:sz w:val="20"/>
          <w:szCs w:val="20"/>
        </w:rPr>
        <w:t xml:space="preserve">Odbiór przedmiotu niniejszej Umowy </w:t>
      </w:r>
      <w:r w:rsidR="00156FC0" w:rsidRPr="001B1234">
        <w:rPr>
          <w:rFonts w:ascii="Verdana" w:hAnsi="Verdana"/>
          <w:snapToGrid w:val="0"/>
          <w:sz w:val="20"/>
          <w:szCs w:val="20"/>
        </w:rPr>
        <w:t>zostanie potwierdzony</w:t>
      </w:r>
      <w:r w:rsidRPr="001B1234">
        <w:rPr>
          <w:rFonts w:ascii="Verdana" w:hAnsi="Verdana"/>
          <w:snapToGrid w:val="0"/>
          <w:sz w:val="20"/>
          <w:szCs w:val="20"/>
        </w:rPr>
        <w:t xml:space="preserve"> </w:t>
      </w:r>
      <w:r w:rsidR="00CB30E9" w:rsidRPr="001B1234">
        <w:rPr>
          <w:rFonts w:ascii="Verdana" w:hAnsi="Verdana"/>
          <w:snapToGrid w:val="0"/>
          <w:sz w:val="20"/>
          <w:szCs w:val="20"/>
        </w:rPr>
        <w:t xml:space="preserve">- po dostarczeniu wszystkich elementów oraz dokonaniu ich montażu w miejscu wskazanym przez Zamawiającego - </w:t>
      </w:r>
      <w:r w:rsidRPr="001B1234">
        <w:rPr>
          <w:rFonts w:ascii="Verdana" w:hAnsi="Verdana"/>
          <w:snapToGrid w:val="0"/>
          <w:sz w:val="20"/>
          <w:szCs w:val="20"/>
        </w:rPr>
        <w:t>protokoł</w:t>
      </w:r>
      <w:r w:rsidR="00156FC0" w:rsidRPr="001B1234">
        <w:rPr>
          <w:rFonts w:ascii="Verdana" w:hAnsi="Verdana"/>
          <w:snapToGrid w:val="0"/>
          <w:sz w:val="20"/>
          <w:szCs w:val="20"/>
        </w:rPr>
        <w:t>em</w:t>
      </w:r>
      <w:r w:rsidRPr="001B1234">
        <w:rPr>
          <w:rFonts w:ascii="Verdana" w:hAnsi="Verdana"/>
          <w:snapToGrid w:val="0"/>
          <w:sz w:val="20"/>
          <w:szCs w:val="20"/>
        </w:rPr>
        <w:t xml:space="preserve"> odbioru podpisan</w:t>
      </w:r>
      <w:r w:rsidR="00156FC0" w:rsidRPr="001B1234">
        <w:rPr>
          <w:rFonts w:ascii="Verdana" w:hAnsi="Verdana"/>
          <w:snapToGrid w:val="0"/>
          <w:sz w:val="20"/>
          <w:szCs w:val="20"/>
        </w:rPr>
        <w:t>ym</w:t>
      </w:r>
      <w:r w:rsidRPr="001B1234">
        <w:rPr>
          <w:rFonts w:ascii="Verdana" w:hAnsi="Verdana"/>
          <w:snapToGrid w:val="0"/>
          <w:sz w:val="20"/>
          <w:szCs w:val="20"/>
        </w:rPr>
        <w:t xml:space="preserve"> przez obie strony.</w:t>
      </w:r>
      <w:r w:rsidR="007360BF" w:rsidRPr="001B1234">
        <w:rPr>
          <w:rFonts w:ascii="Verdana" w:hAnsi="Verdana"/>
          <w:snapToGrid w:val="0"/>
          <w:sz w:val="20"/>
          <w:szCs w:val="20"/>
        </w:rPr>
        <w:t xml:space="preserve"> W przypadku uchylania się przez Wykonawcę od podpisania protokołu – Zamawiający będzie uprawniony do sporządzenia go w formie jednostronnego dokumentu. </w:t>
      </w:r>
    </w:p>
    <w:p w14:paraId="6FCECE3F" w14:textId="77777777" w:rsidR="008407DD" w:rsidRPr="001B1234" w:rsidRDefault="008407DD" w:rsidP="008407DD">
      <w:pPr>
        <w:pStyle w:val="Akapitzlist"/>
        <w:numPr>
          <w:ilvl w:val="0"/>
          <w:numId w:val="17"/>
        </w:numPr>
        <w:spacing w:after="60" w:line="276" w:lineRule="auto"/>
        <w:ind w:left="284" w:hanging="284"/>
        <w:contextualSpacing w:val="0"/>
        <w:jc w:val="both"/>
        <w:rPr>
          <w:rFonts w:ascii="Verdana" w:hAnsi="Verdana"/>
          <w:snapToGrid w:val="0"/>
          <w:sz w:val="20"/>
          <w:szCs w:val="20"/>
        </w:rPr>
      </w:pPr>
      <w:r w:rsidRPr="001B1234">
        <w:rPr>
          <w:rFonts w:ascii="Verdana" w:hAnsi="Verdana"/>
          <w:snapToGrid w:val="0"/>
          <w:sz w:val="20"/>
          <w:szCs w:val="20"/>
        </w:rPr>
        <w:t xml:space="preserve">Odbiór ma na celu </w:t>
      </w:r>
      <w:r w:rsidR="00F10894" w:rsidRPr="001B1234">
        <w:rPr>
          <w:rFonts w:ascii="Verdana" w:hAnsi="Verdana"/>
          <w:snapToGrid w:val="0"/>
          <w:sz w:val="20"/>
          <w:szCs w:val="20"/>
        </w:rPr>
        <w:t xml:space="preserve">potwierdzenie </w:t>
      </w:r>
      <w:r w:rsidRPr="001B1234">
        <w:rPr>
          <w:rFonts w:ascii="Verdana" w:hAnsi="Verdana"/>
          <w:snapToGrid w:val="0"/>
          <w:sz w:val="20"/>
          <w:szCs w:val="20"/>
        </w:rPr>
        <w:t>przekazani</w:t>
      </w:r>
      <w:r w:rsidR="00F10894" w:rsidRPr="001B1234">
        <w:rPr>
          <w:rFonts w:ascii="Verdana" w:hAnsi="Verdana"/>
          <w:snapToGrid w:val="0"/>
          <w:sz w:val="20"/>
          <w:szCs w:val="20"/>
        </w:rPr>
        <w:t>a</w:t>
      </w:r>
      <w:r w:rsidRPr="001B1234">
        <w:rPr>
          <w:rFonts w:ascii="Verdana" w:hAnsi="Verdana"/>
          <w:snapToGrid w:val="0"/>
          <w:sz w:val="20"/>
          <w:szCs w:val="20"/>
        </w:rPr>
        <w:t xml:space="preserve"> Zamawiającemu przedmiotu Umowy</w:t>
      </w:r>
      <w:r w:rsidR="007360BF" w:rsidRPr="001B1234">
        <w:rPr>
          <w:rFonts w:ascii="Verdana" w:hAnsi="Verdana"/>
          <w:snapToGrid w:val="0"/>
          <w:sz w:val="20"/>
          <w:szCs w:val="20"/>
        </w:rPr>
        <w:t xml:space="preserve">, </w:t>
      </w:r>
      <w:r w:rsidRPr="001B1234">
        <w:rPr>
          <w:rFonts w:ascii="Verdana" w:hAnsi="Verdana"/>
          <w:snapToGrid w:val="0"/>
          <w:sz w:val="20"/>
          <w:szCs w:val="20"/>
        </w:rPr>
        <w:t xml:space="preserve">po sprawdzeniu jego zgodności z </w:t>
      </w:r>
      <w:r w:rsidR="007360BF" w:rsidRPr="001B1234">
        <w:rPr>
          <w:rFonts w:ascii="Verdana" w:hAnsi="Verdana"/>
          <w:snapToGrid w:val="0"/>
          <w:sz w:val="20"/>
          <w:szCs w:val="20"/>
        </w:rPr>
        <w:t>O</w:t>
      </w:r>
      <w:r w:rsidRPr="001B1234">
        <w:rPr>
          <w:rFonts w:ascii="Verdana" w:hAnsi="Verdana"/>
          <w:snapToGrid w:val="0"/>
          <w:sz w:val="20"/>
          <w:szCs w:val="20"/>
        </w:rPr>
        <w:t xml:space="preserve">pisem przedmiotu zamówienia. </w:t>
      </w:r>
    </w:p>
    <w:p w14:paraId="6BCB4D29" w14:textId="77777777" w:rsidR="008407DD" w:rsidRPr="001B1234" w:rsidRDefault="008407DD" w:rsidP="008407DD">
      <w:pPr>
        <w:pStyle w:val="Akapitzlist"/>
        <w:numPr>
          <w:ilvl w:val="0"/>
          <w:numId w:val="17"/>
        </w:numPr>
        <w:spacing w:after="60" w:line="276" w:lineRule="auto"/>
        <w:ind w:left="284" w:hanging="284"/>
        <w:contextualSpacing w:val="0"/>
        <w:jc w:val="both"/>
        <w:rPr>
          <w:rFonts w:ascii="Verdana" w:hAnsi="Verdana"/>
          <w:snapToGrid w:val="0"/>
          <w:sz w:val="20"/>
          <w:szCs w:val="20"/>
        </w:rPr>
      </w:pPr>
      <w:r w:rsidRPr="001B1234">
        <w:rPr>
          <w:rFonts w:ascii="Verdana" w:hAnsi="Verdana"/>
          <w:snapToGrid w:val="0"/>
          <w:sz w:val="20"/>
          <w:szCs w:val="20"/>
        </w:rPr>
        <w:t>W przypadku stwierdzenia wad przy odbiorze lub montażu sprzęt</w:t>
      </w:r>
      <w:r w:rsidR="001F6DB1" w:rsidRPr="001B1234">
        <w:rPr>
          <w:rFonts w:ascii="Verdana" w:hAnsi="Verdana"/>
          <w:snapToGrid w:val="0"/>
          <w:sz w:val="20"/>
          <w:szCs w:val="20"/>
        </w:rPr>
        <w:t>u</w:t>
      </w:r>
      <w:r w:rsidRPr="001B1234">
        <w:rPr>
          <w:rFonts w:ascii="Verdana" w:hAnsi="Verdana"/>
          <w:snapToGrid w:val="0"/>
          <w:sz w:val="20"/>
          <w:szCs w:val="20"/>
        </w:rPr>
        <w:t>, Zamawiającemu przysługują następujące uprawnienia:</w:t>
      </w:r>
    </w:p>
    <w:p w14:paraId="715BFBA1" w14:textId="77777777" w:rsidR="008407DD" w:rsidRPr="001B1234" w:rsidRDefault="008407DD" w:rsidP="008407DD">
      <w:pPr>
        <w:pStyle w:val="Akapitzlist"/>
        <w:spacing w:after="60"/>
        <w:ind w:left="993"/>
        <w:jc w:val="both"/>
        <w:rPr>
          <w:rFonts w:ascii="Verdana" w:hAnsi="Verdana"/>
          <w:snapToGrid w:val="0"/>
          <w:sz w:val="20"/>
          <w:szCs w:val="20"/>
        </w:rPr>
      </w:pPr>
      <w:r w:rsidRPr="001B1234">
        <w:rPr>
          <w:rFonts w:ascii="Verdana" w:hAnsi="Verdana"/>
          <w:snapToGrid w:val="0"/>
          <w:sz w:val="20"/>
          <w:szCs w:val="20"/>
        </w:rPr>
        <w:t>- odmowa odbioru przedmiotu Umowy</w:t>
      </w:r>
      <w:r w:rsidR="001F6DB1" w:rsidRPr="001B1234">
        <w:rPr>
          <w:rFonts w:ascii="Verdana" w:hAnsi="Verdana"/>
          <w:snapToGrid w:val="0"/>
          <w:sz w:val="20"/>
          <w:szCs w:val="20"/>
        </w:rPr>
        <w:t xml:space="preserve"> oraz</w:t>
      </w:r>
    </w:p>
    <w:p w14:paraId="70D13251" w14:textId="77777777" w:rsidR="008407DD" w:rsidRPr="001B1234" w:rsidRDefault="008407DD" w:rsidP="008407DD">
      <w:pPr>
        <w:pStyle w:val="Akapitzlist"/>
        <w:spacing w:after="60"/>
        <w:ind w:left="993"/>
        <w:jc w:val="both"/>
        <w:rPr>
          <w:rFonts w:ascii="Verdana" w:hAnsi="Verdana"/>
          <w:snapToGrid w:val="0"/>
          <w:sz w:val="20"/>
          <w:szCs w:val="20"/>
        </w:rPr>
      </w:pPr>
      <w:r w:rsidRPr="001B1234">
        <w:rPr>
          <w:rFonts w:ascii="Verdana" w:hAnsi="Verdana"/>
          <w:snapToGrid w:val="0"/>
          <w:sz w:val="20"/>
          <w:szCs w:val="20"/>
        </w:rPr>
        <w:t xml:space="preserve">- </w:t>
      </w:r>
      <w:r w:rsidR="001F6DB1" w:rsidRPr="001B1234">
        <w:rPr>
          <w:rFonts w:ascii="Verdana" w:hAnsi="Verdana"/>
          <w:snapToGrid w:val="0"/>
          <w:sz w:val="20"/>
          <w:szCs w:val="20"/>
        </w:rPr>
        <w:t xml:space="preserve">żądanie </w:t>
      </w:r>
      <w:r w:rsidRPr="001B1234">
        <w:rPr>
          <w:rFonts w:ascii="Verdana" w:hAnsi="Verdana"/>
          <w:snapToGrid w:val="0"/>
          <w:sz w:val="20"/>
          <w:szCs w:val="20"/>
        </w:rPr>
        <w:t>dosta</w:t>
      </w:r>
      <w:r w:rsidR="001F6DB1" w:rsidRPr="001B1234">
        <w:rPr>
          <w:rFonts w:ascii="Verdana" w:hAnsi="Verdana"/>
          <w:snapToGrid w:val="0"/>
          <w:sz w:val="20"/>
          <w:szCs w:val="20"/>
        </w:rPr>
        <w:t>rczenia</w:t>
      </w:r>
      <w:r w:rsidRPr="001B1234">
        <w:rPr>
          <w:rFonts w:ascii="Verdana" w:hAnsi="Verdana"/>
          <w:snapToGrid w:val="0"/>
          <w:sz w:val="20"/>
          <w:szCs w:val="20"/>
        </w:rPr>
        <w:t xml:space="preserve"> sprzętu </w:t>
      </w:r>
      <w:r w:rsidR="001F6DB1" w:rsidRPr="001B1234">
        <w:rPr>
          <w:rFonts w:ascii="Verdana" w:hAnsi="Verdana"/>
          <w:snapToGrid w:val="0"/>
          <w:sz w:val="20"/>
          <w:szCs w:val="20"/>
        </w:rPr>
        <w:t xml:space="preserve">lub mebli </w:t>
      </w:r>
      <w:r w:rsidRPr="001B1234">
        <w:rPr>
          <w:rFonts w:ascii="Verdana" w:hAnsi="Verdana"/>
          <w:snapToGrid w:val="0"/>
          <w:sz w:val="20"/>
          <w:szCs w:val="20"/>
        </w:rPr>
        <w:t>woln</w:t>
      </w:r>
      <w:r w:rsidR="001F6DB1" w:rsidRPr="001B1234">
        <w:rPr>
          <w:rFonts w:ascii="Verdana" w:hAnsi="Verdana"/>
          <w:snapToGrid w:val="0"/>
          <w:sz w:val="20"/>
          <w:szCs w:val="20"/>
        </w:rPr>
        <w:t>ych</w:t>
      </w:r>
      <w:r w:rsidRPr="001B1234">
        <w:rPr>
          <w:rFonts w:ascii="Verdana" w:hAnsi="Verdana"/>
          <w:snapToGrid w:val="0"/>
          <w:sz w:val="20"/>
          <w:szCs w:val="20"/>
        </w:rPr>
        <w:t xml:space="preserve"> od wad w terminie nie dłuższym niż 7 dni, bez dodatkowego wynagrodzenia.</w:t>
      </w:r>
    </w:p>
    <w:p w14:paraId="24843DBF" w14:textId="77777777" w:rsidR="008407DD" w:rsidRPr="001B1234" w:rsidRDefault="008407DD" w:rsidP="008407DD">
      <w:pPr>
        <w:pStyle w:val="Akapitzlist"/>
        <w:numPr>
          <w:ilvl w:val="0"/>
          <w:numId w:val="17"/>
        </w:numPr>
        <w:spacing w:after="60" w:line="276" w:lineRule="auto"/>
        <w:ind w:left="284" w:hanging="284"/>
        <w:contextualSpacing w:val="0"/>
        <w:jc w:val="both"/>
        <w:rPr>
          <w:rFonts w:ascii="Verdana" w:hAnsi="Verdana"/>
          <w:snapToGrid w:val="0"/>
          <w:sz w:val="20"/>
          <w:szCs w:val="20"/>
        </w:rPr>
      </w:pPr>
      <w:r w:rsidRPr="001B1234">
        <w:rPr>
          <w:rFonts w:ascii="Verdana" w:hAnsi="Verdana"/>
          <w:snapToGrid w:val="0"/>
          <w:sz w:val="20"/>
          <w:szCs w:val="20"/>
        </w:rPr>
        <w:t xml:space="preserve">Wykonawca zobowiązany jest do zawiadomienia na piśmie Zamawiającego o usunięciu wad oraz do wyznaczenia terminu odbioru przedmiotu Umowy. </w:t>
      </w:r>
    </w:p>
    <w:p w14:paraId="004186A8" w14:textId="77777777" w:rsidR="001528CB" w:rsidRPr="00502D0A" w:rsidRDefault="008407DD" w:rsidP="001528CB">
      <w:pPr>
        <w:spacing w:before="120" w:line="276" w:lineRule="auto"/>
        <w:jc w:val="center"/>
        <w:rPr>
          <w:ins w:id="7" w:author="Szymańska Anna" w:date="2025-07-01T10:04:00Z"/>
          <w:rFonts w:ascii="Verdana" w:hAnsi="Verdana"/>
          <w:snapToGrid w:val="0"/>
          <w:sz w:val="20"/>
          <w:szCs w:val="20"/>
        </w:rPr>
      </w:pPr>
      <w:r w:rsidRPr="001B1234">
        <w:rPr>
          <w:rFonts w:ascii="Verdana" w:hAnsi="Verdana"/>
          <w:snapToGrid w:val="0"/>
          <w:sz w:val="20"/>
          <w:szCs w:val="20"/>
        </w:rPr>
        <w:t>Prawidłowe wykonanie przedmiotu Umowy, oraz usunięcie ewentualnych wad, zostanie potwierdzone na piśmie poprzez podpisanie przez Wykonawcę i Zamawiającego protokołu, stanowiącego podstawę do wystawienia faktury VAT.</w:t>
      </w:r>
    </w:p>
    <w:p w14:paraId="6CD78C55" w14:textId="77777777" w:rsidR="001528CB" w:rsidRPr="001B1234" w:rsidRDefault="001528CB">
      <w:pPr>
        <w:spacing w:before="120" w:line="276" w:lineRule="auto"/>
        <w:jc w:val="center"/>
        <w:rPr>
          <w:rFonts w:ascii="Verdana" w:hAnsi="Verdana"/>
          <w:snapToGrid w:val="0"/>
          <w:sz w:val="20"/>
          <w:szCs w:val="20"/>
          <w:rPrChange w:id="8" w:author="Szymańska Anna" w:date="2025-07-16T13:34:00Z" w16du:dateUtc="2025-07-16T11:34:00Z">
            <w:rPr>
              <w:snapToGrid w:val="0"/>
            </w:rPr>
          </w:rPrChange>
        </w:rPr>
        <w:pPrChange w:id="9" w:author="Szymańska Anna" w:date="2025-07-01T10:04:00Z">
          <w:pPr>
            <w:pStyle w:val="Akapitzlist"/>
            <w:numPr>
              <w:numId w:val="17"/>
            </w:numPr>
            <w:spacing w:after="60" w:line="276" w:lineRule="auto"/>
            <w:ind w:left="284" w:hanging="284"/>
            <w:contextualSpacing w:val="0"/>
            <w:jc w:val="both"/>
          </w:pPr>
        </w:pPrChange>
      </w:pPr>
      <w:ins w:id="10" w:author="Szymańska Anna" w:date="2025-07-01T10:04:00Z">
        <w:r w:rsidRPr="001B1234">
          <w:rPr>
            <w:rFonts w:ascii="Verdana" w:hAnsi="Verdana"/>
            <w:b/>
            <w:sz w:val="20"/>
            <w:szCs w:val="20"/>
          </w:rPr>
          <w:t xml:space="preserve"> § 8</w:t>
        </w:r>
      </w:ins>
    </w:p>
    <w:p w14:paraId="242F86A7" w14:textId="77777777" w:rsidR="001528CB" w:rsidRPr="001B1234" w:rsidRDefault="001528CB" w:rsidP="001528CB">
      <w:pPr>
        <w:pStyle w:val="Akapitzlist"/>
        <w:numPr>
          <w:ilvl w:val="0"/>
          <w:numId w:val="20"/>
        </w:numPr>
        <w:shd w:val="clear" w:color="auto" w:fill="FFFFFF"/>
        <w:autoSpaceDE w:val="0"/>
        <w:autoSpaceDN w:val="0"/>
        <w:spacing w:line="276" w:lineRule="auto"/>
        <w:ind w:left="284"/>
        <w:jc w:val="both"/>
        <w:rPr>
          <w:ins w:id="11" w:author="Szymańska Anna" w:date="2025-07-01T10:03:00Z"/>
          <w:rFonts w:ascii="Verdana" w:hAnsi="Verdana"/>
          <w:sz w:val="18"/>
          <w:szCs w:val="18"/>
        </w:rPr>
      </w:pPr>
      <w:ins w:id="12" w:author="Szymańska Anna" w:date="2025-07-01T10:03:00Z">
        <w:r w:rsidRPr="001B1234">
          <w:rPr>
            <w:rFonts w:ascii="Verdana" w:hAnsi="Verdana"/>
            <w:sz w:val="18"/>
            <w:szCs w:val="18"/>
          </w:rPr>
          <w:t>W ramach Przedmiotu umowy Wykonawca:</w:t>
        </w:r>
      </w:ins>
    </w:p>
    <w:p w14:paraId="4E4D7A93" w14:textId="77777777" w:rsidR="001528CB" w:rsidRPr="001B1234" w:rsidRDefault="001528CB" w:rsidP="001528CB">
      <w:pPr>
        <w:pStyle w:val="Akapitzlist"/>
        <w:numPr>
          <w:ilvl w:val="0"/>
          <w:numId w:val="21"/>
        </w:numPr>
        <w:shd w:val="clear" w:color="auto" w:fill="FFFFFF"/>
        <w:autoSpaceDE w:val="0"/>
        <w:autoSpaceDN w:val="0"/>
        <w:spacing w:line="276" w:lineRule="auto"/>
        <w:jc w:val="both"/>
        <w:rPr>
          <w:ins w:id="13" w:author="Szymańska Anna" w:date="2025-07-01T10:03:00Z"/>
          <w:rFonts w:ascii="Verdana" w:hAnsi="Verdana"/>
          <w:sz w:val="18"/>
          <w:szCs w:val="18"/>
        </w:rPr>
      </w:pPr>
      <w:ins w:id="14" w:author="Szymańska Anna" w:date="2025-07-01T10:03:00Z">
        <w:r w:rsidRPr="001B1234">
          <w:rPr>
            <w:rFonts w:ascii="Verdana" w:hAnsi="Verdana"/>
            <w:sz w:val="18"/>
            <w:szCs w:val="18"/>
          </w:rPr>
          <w:t xml:space="preserve">dostarczy na własny koszt i ryzyko do wskazanej przez Zamawiającego lokalizacji fabrycznie nowe, objęte pełną gwarancją producentów elementy systemu </w:t>
        </w:r>
        <w:del w:id="15" w:author="Moskal Tomasz" w:date="2025-07-02T08:56:00Z">
          <w:r w:rsidRPr="001B1234" w:rsidDel="0027439C">
            <w:rPr>
              <w:rFonts w:ascii="Verdana" w:hAnsi="Verdana"/>
              <w:sz w:val="18"/>
              <w:szCs w:val="18"/>
            </w:rPr>
            <w:delText>zasilania gwarantowanego</w:delText>
          </w:r>
        </w:del>
      </w:ins>
      <w:ins w:id="16" w:author="Moskal Tomasz" w:date="2025-07-02T08:57:00Z">
        <w:r w:rsidR="0027439C" w:rsidRPr="001B1234">
          <w:rPr>
            <w:rFonts w:ascii="Verdana" w:hAnsi="Verdana"/>
            <w:sz w:val="18"/>
            <w:szCs w:val="18"/>
          </w:rPr>
          <w:t xml:space="preserve"> </w:t>
        </w:r>
      </w:ins>
      <w:ins w:id="17" w:author="Moskal Tomasz" w:date="2025-07-02T08:56:00Z">
        <w:r w:rsidR="0027439C" w:rsidRPr="001B1234">
          <w:rPr>
            <w:rFonts w:ascii="Verdana" w:hAnsi="Verdana"/>
            <w:sz w:val="18"/>
            <w:szCs w:val="18"/>
          </w:rPr>
          <w:t xml:space="preserve">konferencyjno-dyspozytorskiego </w:t>
        </w:r>
      </w:ins>
      <w:ins w:id="18" w:author="Moskal Tomasz" w:date="2025-07-02T08:59:00Z">
        <w:r w:rsidR="0027439C" w:rsidRPr="001B1234">
          <w:rPr>
            <w:rFonts w:ascii="Verdana" w:hAnsi="Verdana"/>
            <w:sz w:val="18"/>
            <w:szCs w:val="18"/>
          </w:rPr>
          <w:t>do Sali konferencyjnej</w:t>
        </w:r>
      </w:ins>
      <w:ins w:id="19" w:author="Szymańska Anna" w:date="2025-07-01T10:03:00Z">
        <w:r w:rsidRPr="001B1234">
          <w:rPr>
            <w:rFonts w:ascii="Verdana" w:hAnsi="Verdana"/>
            <w:sz w:val="18"/>
            <w:szCs w:val="18"/>
          </w:rPr>
          <w:t xml:space="preserve">, w skład którego wchodzą m.in. </w:t>
        </w:r>
      </w:ins>
      <w:ins w:id="20" w:author="Moskal Tomasz" w:date="2025-07-02T08:57:00Z">
        <w:r w:rsidR="0027439C" w:rsidRPr="001B1234">
          <w:rPr>
            <w:rFonts w:ascii="Verdana" w:hAnsi="Verdana"/>
            <w:sz w:val="18"/>
            <w:szCs w:val="18"/>
          </w:rPr>
          <w:t xml:space="preserve">wyposażenie meblowe </w:t>
        </w:r>
      </w:ins>
      <w:ins w:id="21" w:author="Moskal Tomasz" w:date="2025-07-02T08:58:00Z">
        <w:r w:rsidR="0027439C" w:rsidRPr="001B1234">
          <w:rPr>
            <w:rFonts w:ascii="Verdana" w:hAnsi="Verdana"/>
            <w:sz w:val="18"/>
            <w:szCs w:val="18"/>
          </w:rPr>
          <w:t>(biurka, schowki, kieszenie) oraz sprzęt audiowizualny (głośniki, jednostka centralna, mikrofony, monitory)</w:t>
        </w:r>
      </w:ins>
      <w:ins w:id="22" w:author="Szymańska Anna" w:date="2025-07-01T10:03:00Z">
        <w:del w:id="23" w:author="Moskal Tomasz" w:date="2025-07-02T09:00:00Z">
          <w:r w:rsidRPr="001B1234" w:rsidDel="0027439C">
            <w:rPr>
              <w:rFonts w:ascii="Verdana" w:hAnsi="Verdana"/>
              <w:sz w:val="18"/>
              <w:szCs w:val="18"/>
            </w:rPr>
            <w:delText>w agregat prądotwórczy i zasilacz UPS z wyposażeniem</w:delText>
          </w:r>
        </w:del>
        <w:r w:rsidRPr="001B1234">
          <w:rPr>
            <w:rFonts w:ascii="Verdana" w:hAnsi="Verdana"/>
            <w:sz w:val="18"/>
            <w:szCs w:val="18"/>
          </w:rPr>
          <w:t>, zgodnie z Opisem Przedmiotu Zamówienia</w:t>
        </w:r>
      </w:ins>
      <w:ins w:id="24" w:author="Moskal Tomasz" w:date="2025-07-02T09:00:00Z">
        <w:r w:rsidR="0027439C" w:rsidRPr="001B1234">
          <w:rPr>
            <w:rFonts w:ascii="Verdana" w:hAnsi="Verdana"/>
            <w:sz w:val="18"/>
            <w:szCs w:val="18"/>
          </w:rPr>
          <w:t xml:space="preserve">. </w:t>
        </w:r>
      </w:ins>
      <w:ins w:id="25" w:author="Szymańska Anna" w:date="2025-07-01T10:03:00Z">
        <w:del w:id="26" w:author="Moskal Tomasz" w:date="2025-07-02T09:00:00Z">
          <w:r w:rsidRPr="001B1234" w:rsidDel="0027439C">
            <w:rPr>
              <w:rFonts w:ascii="Verdana" w:hAnsi="Verdana"/>
              <w:sz w:val="18"/>
              <w:szCs w:val="18"/>
            </w:rPr>
            <w:delText xml:space="preserve"> i Dokumentacją Projektową stanowiącymi odpowiednio załączniki nr 1 i 2 do umowy.</w:delText>
          </w:r>
        </w:del>
      </w:ins>
    </w:p>
    <w:p w14:paraId="0D64454D" w14:textId="77777777" w:rsidR="001528CB" w:rsidRPr="001B1234" w:rsidDel="00822424" w:rsidRDefault="001528CB" w:rsidP="001528CB">
      <w:pPr>
        <w:pStyle w:val="Akapitzlist"/>
        <w:numPr>
          <w:ilvl w:val="0"/>
          <w:numId w:val="21"/>
        </w:numPr>
        <w:shd w:val="clear" w:color="auto" w:fill="FFFFFF"/>
        <w:autoSpaceDE w:val="0"/>
        <w:autoSpaceDN w:val="0"/>
        <w:spacing w:line="276" w:lineRule="auto"/>
        <w:jc w:val="both"/>
        <w:rPr>
          <w:ins w:id="27" w:author="Szymańska Anna" w:date="2025-07-01T10:03:00Z"/>
          <w:del w:id="28" w:author="Moskal Tomasz" w:date="2025-07-02T09:31:00Z"/>
          <w:rFonts w:ascii="Verdana" w:hAnsi="Verdana"/>
          <w:sz w:val="18"/>
          <w:szCs w:val="18"/>
        </w:rPr>
      </w:pPr>
      <w:ins w:id="29" w:author="Szymańska Anna" w:date="2025-07-01T10:03:00Z">
        <w:del w:id="30" w:author="Moskal Tomasz" w:date="2025-07-02T09:31:00Z">
          <w:r w:rsidRPr="001B1234" w:rsidDel="00822424">
            <w:rPr>
              <w:rFonts w:ascii="Verdana" w:hAnsi="Verdana"/>
              <w:sz w:val="18"/>
              <w:szCs w:val="18"/>
            </w:rPr>
            <w:delText>wykona instalację elektryczną zgodnie z wykonaną Dokumentacją Projektową przy użyciu własnego sprzętu i z własnych materiałów. Materiały muszą odpowiadać co do jakości wymaganiom określonym ustawą z dnia 16 kwietnia 2004 r. o wyrobach budowlanych  oraz wymaganiom określonym w Dokumentacji Projektowej. Wykonawca przedłoży oświadczenie, że wykonał roboty z użyciem materiałów posiadających certyfikaty zgodności lub deklaracje zgodności CE bądź aprobaty techniczne. Powyższe oświadczenie Wykonawca przedłoży Zamawiającemu do odbioru końcowego robót. Na każde żądanie Przedstawiciela Zamawiającego, Wykonawca obowiązany jest okazać w terminie 7 dni od dnia doręczenia żądania w stosunku do wskazanych materiałów, dane potwierdzające spełnienie ww. wymagań. Materiały z rozbiórki zostaną zutylizowane przez Wykonawcę. Materiały przeznaczone do utylizacji winny być usunięte poza teren prac, zutylizowane przez Wykonawcę na jego koszt, przy przestrzeganiu przepisów ustawy z dnia 14 grudnia 2012 r. o odpadach. Wykonawca na żądanie Zamawiającego po dokonaniu utylizacji przedstawi Zamawiającemu w terminie 7 dni od dnia żądania dokument potwierdzający dokonanie utylizacji;</w:delText>
          </w:r>
        </w:del>
      </w:ins>
    </w:p>
    <w:p w14:paraId="5AC36407" w14:textId="77777777" w:rsidR="001528CB" w:rsidRPr="001B1234" w:rsidRDefault="001528CB" w:rsidP="001528CB">
      <w:pPr>
        <w:pStyle w:val="Akapitzlist"/>
        <w:numPr>
          <w:ilvl w:val="0"/>
          <w:numId w:val="21"/>
        </w:numPr>
        <w:shd w:val="clear" w:color="auto" w:fill="FFFFFF"/>
        <w:autoSpaceDE w:val="0"/>
        <w:autoSpaceDN w:val="0"/>
        <w:spacing w:line="276" w:lineRule="auto"/>
        <w:jc w:val="both"/>
        <w:rPr>
          <w:ins w:id="31" w:author="Szymańska Anna" w:date="2025-07-01T10:03:00Z"/>
          <w:rFonts w:ascii="Verdana" w:hAnsi="Verdana"/>
          <w:sz w:val="18"/>
          <w:szCs w:val="18"/>
        </w:rPr>
      </w:pPr>
      <w:ins w:id="32" w:author="Szymańska Anna" w:date="2025-07-01T10:03:00Z">
        <w:r w:rsidRPr="001B1234">
          <w:rPr>
            <w:rFonts w:ascii="Verdana" w:hAnsi="Verdana"/>
            <w:sz w:val="18"/>
            <w:szCs w:val="18"/>
          </w:rPr>
          <w:t xml:space="preserve">uruchomi system </w:t>
        </w:r>
        <w:del w:id="33" w:author="Moskal Tomasz" w:date="2025-07-02T09:01:00Z">
          <w:r w:rsidRPr="001B1234" w:rsidDel="0027439C">
            <w:rPr>
              <w:rFonts w:ascii="Verdana" w:hAnsi="Verdana"/>
              <w:sz w:val="18"/>
              <w:szCs w:val="18"/>
            </w:rPr>
            <w:delText>zasilania gwarantowanego</w:delText>
          </w:r>
        </w:del>
      </w:ins>
      <w:ins w:id="34" w:author="Moskal Tomasz" w:date="2025-07-02T09:02:00Z">
        <w:r w:rsidR="0027439C" w:rsidRPr="001B1234">
          <w:rPr>
            <w:rFonts w:ascii="Verdana" w:hAnsi="Verdana"/>
            <w:sz w:val="18"/>
            <w:szCs w:val="18"/>
          </w:rPr>
          <w:t xml:space="preserve"> </w:t>
        </w:r>
      </w:ins>
      <w:proofErr w:type="spellStart"/>
      <w:ins w:id="35" w:author="Moskal Tomasz" w:date="2025-07-02T09:01:00Z">
        <w:r w:rsidR="0027439C" w:rsidRPr="001B1234">
          <w:rPr>
            <w:rFonts w:ascii="Verdana" w:hAnsi="Verdana"/>
            <w:sz w:val="18"/>
            <w:szCs w:val="18"/>
          </w:rPr>
          <w:t>konferencyjno</w:t>
        </w:r>
      </w:ins>
      <w:proofErr w:type="spellEnd"/>
      <w:ins w:id="36" w:author="Moskal Tomasz" w:date="2025-07-02T09:02:00Z">
        <w:r w:rsidR="0027439C" w:rsidRPr="001B1234">
          <w:rPr>
            <w:rFonts w:ascii="Verdana" w:hAnsi="Verdana"/>
            <w:sz w:val="18"/>
            <w:szCs w:val="18"/>
          </w:rPr>
          <w:t xml:space="preserve"> </w:t>
        </w:r>
      </w:ins>
      <w:ins w:id="37" w:author="Moskal Tomasz" w:date="2025-07-02T09:01:00Z">
        <w:r w:rsidR="0027439C" w:rsidRPr="001B1234">
          <w:rPr>
            <w:rFonts w:ascii="Verdana" w:hAnsi="Verdana"/>
            <w:sz w:val="18"/>
            <w:szCs w:val="18"/>
          </w:rPr>
          <w:t>-</w:t>
        </w:r>
      </w:ins>
      <w:ins w:id="38" w:author="Moskal Tomasz" w:date="2025-07-02T09:02:00Z">
        <w:r w:rsidR="0027439C" w:rsidRPr="001B1234">
          <w:rPr>
            <w:rFonts w:ascii="Verdana" w:hAnsi="Verdana"/>
            <w:sz w:val="18"/>
            <w:szCs w:val="18"/>
          </w:rPr>
          <w:t xml:space="preserve"> </w:t>
        </w:r>
      </w:ins>
      <w:ins w:id="39" w:author="Moskal Tomasz" w:date="2025-07-02T09:01:00Z">
        <w:r w:rsidR="0027439C" w:rsidRPr="001B1234">
          <w:rPr>
            <w:rFonts w:ascii="Verdana" w:hAnsi="Verdana"/>
            <w:sz w:val="18"/>
            <w:szCs w:val="18"/>
          </w:rPr>
          <w:t>dyspozytorski</w:t>
        </w:r>
      </w:ins>
      <w:ins w:id="40" w:author="Szymańska Anna" w:date="2025-07-01T10:03:00Z">
        <w:r w:rsidRPr="001B1234">
          <w:rPr>
            <w:rFonts w:ascii="Verdana" w:hAnsi="Verdana"/>
            <w:sz w:val="18"/>
            <w:szCs w:val="18"/>
          </w:rPr>
          <w:t>;</w:t>
        </w:r>
      </w:ins>
    </w:p>
    <w:p w14:paraId="14E13E35" w14:textId="77777777" w:rsidR="001528CB" w:rsidRPr="001B1234" w:rsidRDefault="001528CB" w:rsidP="001528CB">
      <w:pPr>
        <w:pStyle w:val="Akapitzlist"/>
        <w:numPr>
          <w:ilvl w:val="0"/>
          <w:numId w:val="21"/>
        </w:numPr>
        <w:shd w:val="clear" w:color="auto" w:fill="FFFFFF"/>
        <w:autoSpaceDE w:val="0"/>
        <w:autoSpaceDN w:val="0"/>
        <w:spacing w:line="276" w:lineRule="auto"/>
        <w:jc w:val="both"/>
        <w:rPr>
          <w:ins w:id="41" w:author="Szymańska Anna" w:date="2025-07-01T10:03:00Z"/>
          <w:rFonts w:ascii="Verdana" w:hAnsi="Verdana"/>
          <w:sz w:val="18"/>
          <w:szCs w:val="18"/>
        </w:rPr>
      </w:pPr>
      <w:ins w:id="42" w:author="Szymańska Anna" w:date="2025-07-01T10:03:00Z">
        <w:r w:rsidRPr="001B1234">
          <w:rPr>
            <w:rFonts w:ascii="Verdana" w:hAnsi="Verdana"/>
            <w:sz w:val="18"/>
            <w:szCs w:val="18"/>
          </w:rPr>
          <w:t>wykona wszelkie niezbędne prace, także prace budowlane i instalacyjne, które zapewnią prawidłowe działanie dostarczonego sprzętu – elementów systemu</w:t>
        </w:r>
      </w:ins>
      <w:ins w:id="43" w:author="Moskal Tomasz" w:date="2025-07-02T09:31:00Z">
        <w:r w:rsidR="00822424" w:rsidRPr="001B1234">
          <w:rPr>
            <w:rFonts w:ascii="Verdana" w:hAnsi="Verdana"/>
            <w:sz w:val="18"/>
            <w:szCs w:val="18"/>
          </w:rPr>
          <w:t xml:space="preserve"> konferencyjno-dyspozytorskiego </w:t>
        </w:r>
      </w:ins>
      <w:ins w:id="44" w:author="Szymańska Anna" w:date="2025-07-01T10:03:00Z">
        <w:del w:id="45" w:author="Moskal Tomasz" w:date="2025-07-02T09:02:00Z">
          <w:r w:rsidRPr="001B1234" w:rsidDel="0027439C">
            <w:rPr>
              <w:rFonts w:ascii="Verdana" w:hAnsi="Verdana"/>
              <w:sz w:val="18"/>
              <w:szCs w:val="18"/>
            </w:rPr>
            <w:delText xml:space="preserve"> zasilania gwarantowanego</w:delText>
          </w:r>
        </w:del>
        <w:r w:rsidRPr="001B1234">
          <w:rPr>
            <w:rFonts w:ascii="Verdana" w:hAnsi="Verdana"/>
            <w:sz w:val="18"/>
            <w:szCs w:val="18"/>
          </w:rPr>
          <w:t>, a prace te zostaną wykonane przez pracowników z odpowiednimi kwalifikacjami i uprawnieniami adekwatnymi do realizowanego zakresu;</w:t>
        </w:r>
      </w:ins>
    </w:p>
    <w:p w14:paraId="201C2CAE" w14:textId="77777777" w:rsidR="001528CB" w:rsidRPr="001B1234" w:rsidDel="00822424" w:rsidRDefault="001528CB" w:rsidP="001528CB">
      <w:pPr>
        <w:pStyle w:val="Akapitzlist"/>
        <w:numPr>
          <w:ilvl w:val="0"/>
          <w:numId w:val="21"/>
        </w:numPr>
        <w:shd w:val="clear" w:color="auto" w:fill="FFFFFF"/>
        <w:autoSpaceDE w:val="0"/>
        <w:autoSpaceDN w:val="0"/>
        <w:spacing w:line="276" w:lineRule="auto"/>
        <w:jc w:val="both"/>
        <w:rPr>
          <w:ins w:id="46" w:author="Szymańska Anna" w:date="2025-07-01T10:03:00Z"/>
          <w:del w:id="47" w:author="Moskal Tomasz" w:date="2025-07-02T09:31:00Z"/>
          <w:rFonts w:ascii="Verdana" w:hAnsi="Verdana"/>
          <w:sz w:val="18"/>
          <w:szCs w:val="18"/>
        </w:rPr>
      </w:pPr>
      <w:ins w:id="48" w:author="Szymańska Anna" w:date="2025-07-01T10:03:00Z">
        <w:del w:id="49" w:author="Moskal Tomasz" w:date="2025-07-02T09:31:00Z">
          <w:r w:rsidRPr="001B1234" w:rsidDel="00822424">
            <w:rPr>
              <w:rFonts w:ascii="Verdana" w:hAnsi="Verdana"/>
              <w:sz w:val="18"/>
              <w:szCs w:val="18"/>
            </w:rPr>
            <w:delText>wykona dokumentację powykonawczą oraz dokumentację eksploatacyjną wykonanego systemu zasilania gwarantowanego wraz z przeniesieniem praw autorskich do Dokumentacji na warunkach określonych w § 5 umowy;</w:delText>
          </w:r>
        </w:del>
      </w:ins>
    </w:p>
    <w:p w14:paraId="73EAD63D" w14:textId="77777777" w:rsidR="001528CB" w:rsidRPr="001B1234" w:rsidRDefault="001528CB" w:rsidP="001528CB">
      <w:pPr>
        <w:pStyle w:val="Akapitzlist"/>
        <w:numPr>
          <w:ilvl w:val="0"/>
          <w:numId w:val="21"/>
        </w:numPr>
        <w:shd w:val="clear" w:color="auto" w:fill="FFFFFF"/>
        <w:autoSpaceDE w:val="0"/>
        <w:autoSpaceDN w:val="0"/>
        <w:spacing w:line="276" w:lineRule="auto"/>
        <w:jc w:val="both"/>
        <w:rPr>
          <w:ins w:id="50" w:author="Szymańska Anna" w:date="2025-07-01T10:03:00Z"/>
          <w:rFonts w:ascii="Verdana" w:hAnsi="Verdana"/>
          <w:sz w:val="18"/>
          <w:szCs w:val="18"/>
        </w:rPr>
      </w:pPr>
      <w:ins w:id="51" w:author="Szymańska Anna" w:date="2025-07-01T10:03:00Z">
        <w:r w:rsidRPr="001B1234">
          <w:rPr>
            <w:rFonts w:ascii="Verdana" w:hAnsi="Verdana"/>
            <w:sz w:val="18"/>
            <w:szCs w:val="18"/>
          </w:rPr>
          <w:t xml:space="preserve">przeprowadzi instruktaże stanowiskowe dla dostarczonego i zainstalowanego systemu </w:t>
        </w:r>
      </w:ins>
      <w:ins w:id="52" w:author="Moskal Tomasz" w:date="2025-07-02T09:32:00Z">
        <w:r w:rsidR="00822424" w:rsidRPr="001B1234">
          <w:rPr>
            <w:rFonts w:ascii="Verdana" w:hAnsi="Verdana"/>
            <w:sz w:val="18"/>
            <w:szCs w:val="18"/>
          </w:rPr>
          <w:t xml:space="preserve">konferencyjno-dyspozytorskiego </w:t>
        </w:r>
      </w:ins>
      <w:ins w:id="53" w:author="Szymańska Anna" w:date="2025-07-01T10:03:00Z">
        <w:del w:id="54" w:author="Moskal Tomasz" w:date="2025-07-02T09:32:00Z">
          <w:r w:rsidRPr="001B1234" w:rsidDel="00822424">
            <w:rPr>
              <w:rFonts w:ascii="Verdana" w:hAnsi="Verdana"/>
              <w:sz w:val="18"/>
              <w:szCs w:val="18"/>
            </w:rPr>
            <w:delText>zasilania gwarantowanego</w:delText>
          </w:r>
        </w:del>
        <w:r w:rsidRPr="001B1234">
          <w:rPr>
            <w:rFonts w:ascii="Verdana" w:hAnsi="Verdana"/>
            <w:sz w:val="18"/>
            <w:szCs w:val="18"/>
          </w:rPr>
          <w:t>;</w:t>
        </w:r>
      </w:ins>
    </w:p>
    <w:p w14:paraId="1329E9DC" w14:textId="77777777" w:rsidR="001528CB" w:rsidRPr="001B1234" w:rsidRDefault="001528CB" w:rsidP="001528CB">
      <w:pPr>
        <w:pStyle w:val="Akapitzlist"/>
        <w:numPr>
          <w:ilvl w:val="0"/>
          <w:numId w:val="21"/>
        </w:numPr>
        <w:shd w:val="clear" w:color="auto" w:fill="FFFFFF"/>
        <w:autoSpaceDE w:val="0"/>
        <w:autoSpaceDN w:val="0"/>
        <w:spacing w:line="276" w:lineRule="auto"/>
        <w:jc w:val="both"/>
        <w:rPr>
          <w:ins w:id="55" w:author="Szymańska Anna" w:date="2025-07-01T10:03:00Z"/>
          <w:rFonts w:ascii="Verdana" w:hAnsi="Verdana"/>
          <w:sz w:val="18"/>
          <w:szCs w:val="18"/>
        </w:rPr>
      </w:pPr>
      <w:ins w:id="56" w:author="Szymańska Anna" w:date="2025-07-01T10:03:00Z">
        <w:r w:rsidRPr="001B1234">
          <w:rPr>
            <w:rFonts w:ascii="Verdana" w:hAnsi="Verdana"/>
            <w:sz w:val="18"/>
            <w:szCs w:val="18"/>
          </w:rPr>
          <w:t>udzieli gwarancji na wykonane prace, dostarczone elementy systemu</w:t>
        </w:r>
      </w:ins>
      <w:ins w:id="57" w:author="Moskal Tomasz" w:date="2025-07-02T09:36:00Z">
        <w:r w:rsidR="00822424" w:rsidRPr="001B1234">
          <w:rPr>
            <w:rFonts w:ascii="Verdana" w:hAnsi="Verdana"/>
            <w:sz w:val="18"/>
            <w:szCs w:val="18"/>
          </w:rPr>
          <w:t xml:space="preserve"> konferencyjno-dyspozytorskiego </w:t>
        </w:r>
      </w:ins>
      <w:ins w:id="58" w:author="Szymańska Anna" w:date="2025-07-01T10:03:00Z">
        <w:del w:id="59" w:author="Moskal Tomasz" w:date="2025-07-02T09:32:00Z">
          <w:r w:rsidRPr="001B1234" w:rsidDel="00822424">
            <w:rPr>
              <w:rFonts w:ascii="Verdana" w:hAnsi="Verdana"/>
              <w:sz w:val="18"/>
              <w:szCs w:val="18"/>
            </w:rPr>
            <w:delText xml:space="preserve"> zasilania gwarantowanego</w:delText>
          </w:r>
        </w:del>
        <w:r w:rsidRPr="001B1234">
          <w:rPr>
            <w:rFonts w:ascii="Verdana" w:hAnsi="Verdana"/>
            <w:sz w:val="18"/>
            <w:szCs w:val="18"/>
          </w:rPr>
          <w:t>, użyte materiały i osprzęt oraz zobowiąże się do wykonywania świadczeń wynikających z udzielonej gwarancji;</w:t>
        </w:r>
        <w:del w:id="60" w:author="Moskal Tomasz" w:date="2025-07-02T09:32:00Z">
          <w:r w:rsidRPr="001B1234" w:rsidDel="00822424">
            <w:rPr>
              <w:rFonts w:ascii="Verdana" w:hAnsi="Verdana"/>
              <w:sz w:val="18"/>
              <w:szCs w:val="18"/>
            </w:rPr>
            <w:delText xml:space="preserve"> wymagania dotyczące gwarancji zostały zawarte w SIWZ i niniejszej umowie.</w:delText>
          </w:r>
        </w:del>
      </w:ins>
    </w:p>
    <w:p w14:paraId="49FD4E99" w14:textId="77777777" w:rsidR="001528CB" w:rsidRPr="001B1234" w:rsidRDefault="001528CB" w:rsidP="001528CB">
      <w:pPr>
        <w:pStyle w:val="Akapitzlist"/>
        <w:numPr>
          <w:ilvl w:val="0"/>
          <w:numId w:val="20"/>
        </w:numPr>
        <w:shd w:val="clear" w:color="auto" w:fill="FFFFFF"/>
        <w:autoSpaceDE w:val="0"/>
        <w:autoSpaceDN w:val="0"/>
        <w:spacing w:line="276" w:lineRule="auto"/>
        <w:ind w:left="284"/>
        <w:jc w:val="both"/>
        <w:rPr>
          <w:ins w:id="61" w:author="Szymańska Anna" w:date="2025-07-01T10:03:00Z"/>
          <w:rFonts w:ascii="Verdana" w:hAnsi="Verdana"/>
          <w:sz w:val="18"/>
          <w:szCs w:val="18"/>
        </w:rPr>
      </w:pPr>
      <w:ins w:id="62" w:author="Szymańska Anna" w:date="2025-07-01T10:03:00Z">
        <w:r w:rsidRPr="001B1234">
          <w:rPr>
            <w:rFonts w:ascii="Verdana" w:hAnsi="Verdana"/>
            <w:sz w:val="18"/>
            <w:szCs w:val="18"/>
          </w:rPr>
          <w:t xml:space="preserve">Wykonawca zobowiązuje się wykonać przedmiot umowy zgodnie z zapisami </w:t>
        </w:r>
        <w:del w:id="63" w:author="Moskal Tomasz" w:date="2025-07-02T09:33:00Z">
          <w:r w:rsidRPr="001B1234" w:rsidDel="00822424">
            <w:rPr>
              <w:rFonts w:ascii="Verdana" w:hAnsi="Verdana"/>
              <w:sz w:val="18"/>
              <w:szCs w:val="18"/>
            </w:rPr>
            <w:delText>Specyfikacji Warunków Zamówienia (SWZ)</w:delText>
          </w:r>
        </w:del>
      </w:ins>
      <w:ins w:id="64" w:author="Moskal Tomasz" w:date="2025-07-02T09:33:00Z">
        <w:r w:rsidR="00822424" w:rsidRPr="001B1234">
          <w:rPr>
            <w:rFonts w:ascii="Verdana" w:hAnsi="Verdana"/>
            <w:sz w:val="18"/>
            <w:szCs w:val="18"/>
          </w:rPr>
          <w:t xml:space="preserve"> Opisu Przedmiotu Zamówienia (OPZ)</w:t>
        </w:r>
      </w:ins>
      <w:ins w:id="65" w:author="Szymańska Anna" w:date="2025-07-01T10:03:00Z">
        <w:r w:rsidRPr="001B1234">
          <w:rPr>
            <w:rFonts w:ascii="Verdana" w:hAnsi="Verdana"/>
            <w:sz w:val="18"/>
            <w:szCs w:val="18"/>
          </w:rPr>
          <w:t>, jak również zgodnie ze złożoną ofertą, w tym z kosztorysem ofertowym</w:t>
        </w:r>
        <w:del w:id="66" w:author="Moskal Tomasz" w:date="2025-07-02T09:34:00Z">
          <w:r w:rsidRPr="001B1234" w:rsidDel="00822424">
            <w:rPr>
              <w:rFonts w:ascii="Verdana" w:hAnsi="Verdana"/>
              <w:sz w:val="18"/>
              <w:szCs w:val="18"/>
            </w:rPr>
            <w:delText>, stanowiącym Załącznik nr 3 do umowy.</w:delText>
          </w:r>
        </w:del>
      </w:ins>
    </w:p>
    <w:p w14:paraId="15BD2DD5" w14:textId="77777777" w:rsidR="001528CB" w:rsidRPr="001B1234" w:rsidRDefault="001528CB" w:rsidP="001528CB">
      <w:pPr>
        <w:pStyle w:val="Akapitzlist"/>
        <w:numPr>
          <w:ilvl w:val="0"/>
          <w:numId w:val="20"/>
        </w:numPr>
        <w:shd w:val="clear" w:color="auto" w:fill="FFFFFF"/>
        <w:autoSpaceDE w:val="0"/>
        <w:autoSpaceDN w:val="0"/>
        <w:spacing w:line="276" w:lineRule="auto"/>
        <w:ind w:left="284"/>
        <w:jc w:val="both"/>
        <w:rPr>
          <w:ins w:id="67" w:author="Szymańska Anna" w:date="2025-07-01T10:03:00Z"/>
          <w:rFonts w:ascii="Verdana" w:hAnsi="Verdana"/>
          <w:sz w:val="18"/>
          <w:szCs w:val="18"/>
        </w:rPr>
      </w:pPr>
      <w:ins w:id="68" w:author="Szymańska Anna" w:date="2025-07-01T10:03:00Z">
        <w:r w:rsidRPr="001B1234">
          <w:rPr>
            <w:rFonts w:ascii="Verdana" w:hAnsi="Verdana"/>
            <w:sz w:val="18"/>
            <w:szCs w:val="18"/>
          </w:rPr>
          <w:t>Wykonawca oświadcza, że:</w:t>
        </w:r>
      </w:ins>
    </w:p>
    <w:p w14:paraId="15940D96" w14:textId="77777777" w:rsidR="001528CB" w:rsidRPr="001B1234" w:rsidRDefault="001528CB" w:rsidP="001528CB">
      <w:pPr>
        <w:pStyle w:val="Akapitzlist"/>
        <w:numPr>
          <w:ilvl w:val="0"/>
          <w:numId w:val="22"/>
        </w:numPr>
        <w:shd w:val="clear" w:color="auto" w:fill="FFFFFF"/>
        <w:autoSpaceDE w:val="0"/>
        <w:autoSpaceDN w:val="0"/>
        <w:spacing w:line="276" w:lineRule="auto"/>
        <w:ind w:left="567"/>
        <w:jc w:val="both"/>
        <w:rPr>
          <w:ins w:id="69" w:author="Szymańska Anna" w:date="2025-07-01T10:03:00Z"/>
          <w:rFonts w:ascii="Verdana" w:hAnsi="Verdana"/>
          <w:sz w:val="18"/>
          <w:szCs w:val="18"/>
        </w:rPr>
      </w:pPr>
      <w:ins w:id="70" w:author="Szymańska Anna" w:date="2025-07-01T10:03:00Z">
        <w:r w:rsidRPr="001B1234">
          <w:rPr>
            <w:rFonts w:ascii="Verdana" w:hAnsi="Verdana"/>
            <w:sz w:val="18"/>
            <w:szCs w:val="18"/>
          </w:rPr>
          <w:t>wszelkie działania związane z przedmiotem umowy prowadzone będą z należytą starannością. Wykonawca gwarantuje, że przedmiot umowy świadczony będzie w sposób profesjonalny, zgodnie ze standardami i dobrymi praktykami</w:t>
        </w:r>
        <w:del w:id="71" w:author="Moskal Tomasz" w:date="2025-07-02T09:34:00Z">
          <w:r w:rsidRPr="001B1234" w:rsidDel="00822424">
            <w:rPr>
              <w:rFonts w:ascii="Verdana" w:hAnsi="Verdana"/>
              <w:sz w:val="18"/>
              <w:szCs w:val="18"/>
            </w:rPr>
            <w:delText xml:space="preserve"> obowiązującymi w branży energetycznej</w:delText>
          </w:r>
        </w:del>
        <w:r w:rsidRPr="001B1234">
          <w:rPr>
            <w:rFonts w:ascii="Verdana" w:hAnsi="Verdana"/>
            <w:sz w:val="18"/>
            <w:szCs w:val="18"/>
          </w:rPr>
          <w:t>;</w:t>
        </w:r>
      </w:ins>
    </w:p>
    <w:p w14:paraId="6BD9F8B9" w14:textId="77777777" w:rsidR="001528CB" w:rsidRPr="001B1234" w:rsidRDefault="001528CB" w:rsidP="001528CB">
      <w:pPr>
        <w:pStyle w:val="Akapitzlist"/>
        <w:numPr>
          <w:ilvl w:val="0"/>
          <w:numId w:val="22"/>
        </w:numPr>
        <w:shd w:val="clear" w:color="auto" w:fill="FFFFFF"/>
        <w:autoSpaceDE w:val="0"/>
        <w:autoSpaceDN w:val="0"/>
        <w:spacing w:line="276" w:lineRule="auto"/>
        <w:ind w:left="567"/>
        <w:jc w:val="both"/>
        <w:rPr>
          <w:ins w:id="72" w:author="Szymańska Anna" w:date="2025-07-01T10:03:00Z"/>
          <w:rFonts w:ascii="Verdana" w:hAnsi="Verdana"/>
          <w:sz w:val="18"/>
          <w:szCs w:val="18"/>
        </w:rPr>
      </w:pPr>
      <w:ins w:id="73" w:author="Szymańska Anna" w:date="2025-07-01T10:03:00Z">
        <w:r w:rsidRPr="001B1234">
          <w:rPr>
            <w:rFonts w:ascii="Verdana" w:hAnsi="Verdana"/>
            <w:sz w:val="18"/>
            <w:szCs w:val="18"/>
          </w:rPr>
          <w:t>dostarczony sprzęt posiada certyfikat zgodności wyrobu z prawnymi normami europejskimi „CE”, będzie fabrycznie nowy i nieużywany (poza niezbędnymi testami w fabryce), stanowi jego własność oraz nie jest obciążony jakimikolwiek prawami na rzecz osób trzecich;</w:t>
        </w:r>
      </w:ins>
    </w:p>
    <w:p w14:paraId="2427CB1E" w14:textId="77777777" w:rsidR="001528CB" w:rsidRPr="001B1234" w:rsidRDefault="001528CB" w:rsidP="001528CB">
      <w:pPr>
        <w:pStyle w:val="Akapitzlist"/>
        <w:numPr>
          <w:ilvl w:val="0"/>
          <w:numId w:val="22"/>
        </w:numPr>
        <w:shd w:val="clear" w:color="auto" w:fill="FFFFFF"/>
        <w:autoSpaceDE w:val="0"/>
        <w:autoSpaceDN w:val="0"/>
        <w:spacing w:line="276" w:lineRule="auto"/>
        <w:ind w:left="567"/>
        <w:jc w:val="both"/>
        <w:rPr>
          <w:ins w:id="74" w:author="Szymańska Anna" w:date="2025-07-01T10:03:00Z"/>
          <w:rFonts w:ascii="Verdana" w:hAnsi="Verdana"/>
          <w:sz w:val="18"/>
          <w:szCs w:val="18"/>
        </w:rPr>
      </w:pPr>
      <w:ins w:id="75" w:author="Szymańska Anna" w:date="2025-07-01T10:03:00Z">
        <w:r w:rsidRPr="001B1234">
          <w:rPr>
            <w:rFonts w:ascii="Verdana" w:hAnsi="Verdana"/>
            <w:sz w:val="18"/>
            <w:szCs w:val="18"/>
          </w:rPr>
          <w:t>posiada pełne prawa do udzielania licencji, sublicencji lub pośredniczenia w sprzedaży licencji na użytkowanie każdego oprogramowania dostarczonego w ramach realizacji umowy i będzie ponosił odpowiedzialność z tytułu ewentualnego naruszenia praw osób trzecich w związku z wykonaniem przedmiotu umowy;</w:t>
        </w:r>
      </w:ins>
    </w:p>
    <w:p w14:paraId="25A805C2" w14:textId="77777777" w:rsidR="001528CB" w:rsidRPr="001B1234" w:rsidRDefault="001528CB" w:rsidP="001528CB">
      <w:pPr>
        <w:pStyle w:val="Akapitzlist"/>
        <w:numPr>
          <w:ilvl w:val="0"/>
          <w:numId w:val="22"/>
        </w:numPr>
        <w:shd w:val="clear" w:color="auto" w:fill="FFFFFF"/>
        <w:autoSpaceDE w:val="0"/>
        <w:autoSpaceDN w:val="0"/>
        <w:spacing w:line="276" w:lineRule="auto"/>
        <w:ind w:left="567"/>
        <w:jc w:val="both"/>
        <w:rPr>
          <w:ins w:id="76" w:author="Szymańska Anna" w:date="2025-07-01T10:03:00Z"/>
          <w:rFonts w:ascii="Verdana" w:hAnsi="Verdana"/>
          <w:sz w:val="18"/>
          <w:szCs w:val="18"/>
        </w:rPr>
      </w:pPr>
      <w:ins w:id="77" w:author="Szymańska Anna" w:date="2025-07-01T10:03:00Z">
        <w:r w:rsidRPr="001B1234">
          <w:rPr>
            <w:rFonts w:ascii="Verdana" w:hAnsi="Verdana"/>
            <w:sz w:val="18"/>
            <w:szCs w:val="18"/>
          </w:rPr>
          <w:t>zobowiązanie umowne nie jest przedmiotem jakiejkolwiek innej umowy zawartej przez Wykonawcę, a podpisanie i wykonanie niniejszej umowy przez Strony, nie naruszy, ani też nie będzie stanowiło podstawy do odwołania lub unieważnienia zobowiązania Wykonawcy, czy też innego postanowienia umowy.</w:t>
        </w:r>
      </w:ins>
    </w:p>
    <w:p w14:paraId="39F19E5F" w14:textId="77777777" w:rsidR="001528CB" w:rsidRPr="001B1234" w:rsidRDefault="001528CB" w:rsidP="001528CB">
      <w:pPr>
        <w:rPr>
          <w:ins w:id="78" w:author="Szymańska Anna" w:date="2025-07-01T10:03:00Z"/>
          <w:rFonts w:ascii="Calibri" w:hAnsi="Calibri"/>
          <w:sz w:val="22"/>
          <w:szCs w:val="22"/>
        </w:rPr>
      </w:pPr>
    </w:p>
    <w:p w14:paraId="05557383" w14:textId="77777777" w:rsidR="001528CB" w:rsidRPr="001B1234" w:rsidRDefault="001528CB" w:rsidP="001528CB">
      <w:pPr>
        <w:spacing w:before="120" w:line="276" w:lineRule="auto"/>
        <w:jc w:val="center"/>
        <w:rPr>
          <w:ins w:id="79" w:author="Szymańska Anna" w:date="2025-07-01T10:05:00Z"/>
          <w:rFonts w:ascii="Verdana" w:hAnsi="Verdana"/>
          <w:b/>
          <w:sz w:val="20"/>
          <w:szCs w:val="20"/>
        </w:rPr>
      </w:pPr>
      <w:ins w:id="80" w:author="Szymańska Anna" w:date="2025-07-01T10:05:00Z">
        <w:r w:rsidRPr="001B1234">
          <w:rPr>
            <w:rFonts w:ascii="Verdana" w:hAnsi="Verdana"/>
            <w:b/>
            <w:sz w:val="20"/>
            <w:szCs w:val="20"/>
          </w:rPr>
          <w:t>§ 9</w:t>
        </w:r>
      </w:ins>
    </w:p>
    <w:p w14:paraId="3A3D29A1" w14:textId="77777777" w:rsidR="001528CB" w:rsidRPr="001B1234" w:rsidRDefault="001528CB">
      <w:pPr>
        <w:jc w:val="center"/>
        <w:rPr>
          <w:ins w:id="81" w:author="Szymańska Anna" w:date="2025-07-01T10:03:00Z"/>
        </w:rPr>
        <w:pPrChange w:id="82" w:author="Szymańska Anna" w:date="2025-07-01T10:05:00Z">
          <w:pPr/>
        </w:pPrChange>
      </w:pPr>
    </w:p>
    <w:p w14:paraId="5772D270" w14:textId="77777777" w:rsidR="001528CB" w:rsidRPr="001B1234" w:rsidRDefault="001528CB" w:rsidP="001528CB">
      <w:pPr>
        <w:pStyle w:val="Akapitzlist"/>
        <w:numPr>
          <w:ilvl w:val="0"/>
          <w:numId w:val="23"/>
        </w:numPr>
        <w:spacing w:line="276" w:lineRule="auto"/>
        <w:ind w:left="284"/>
        <w:rPr>
          <w:ins w:id="83" w:author="Szymańska Anna" w:date="2025-07-01T10:03:00Z"/>
          <w:rFonts w:ascii="Verdana" w:hAnsi="Verdana"/>
          <w:sz w:val="18"/>
          <w:szCs w:val="18"/>
        </w:rPr>
      </w:pPr>
      <w:ins w:id="84" w:author="Szymańska Anna" w:date="2025-07-01T10:03:00Z">
        <w:r w:rsidRPr="001B1234">
          <w:rPr>
            <w:rFonts w:ascii="Verdana" w:hAnsi="Verdana"/>
            <w:sz w:val="18"/>
            <w:szCs w:val="18"/>
          </w:rPr>
          <w:t>Do obowiązków Zamawiającego należy:</w:t>
        </w:r>
      </w:ins>
    </w:p>
    <w:p w14:paraId="6B00016E" w14:textId="77777777" w:rsidR="001528CB" w:rsidRPr="001B1234" w:rsidRDefault="001528CB" w:rsidP="001528CB">
      <w:pPr>
        <w:pStyle w:val="Akapitzlist"/>
        <w:numPr>
          <w:ilvl w:val="1"/>
          <w:numId w:val="24"/>
        </w:numPr>
        <w:spacing w:line="276" w:lineRule="auto"/>
        <w:ind w:left="851"/>
        <w:rPr>
          <w:ins w:id="85" w:author="Szymańska Anna" w:date="2025-07-01T10:03:00Z"/>
          <w:rFonts w:ascii="Verdana" w:hAnsi="Verdana"/>
          <w:sz w:val="18"/>
          <w:szCs w:val="18"/>
        </w:rPr>
      </w:pPr>
      <w:ins w:id="86" w:author="Szymańska Anna" w:date="2025-07-01T10:03:00Z">
        <w:r w:rsidRPr="001B1234">
          <w:rPr>
            <w:rFonts w:ascii="Verdana" w:hAnsi="Verdana"/>
            <w:sz w:val="18"/>
            <w:szCs w:val="18"/>
          </w:rPr>
          <w:t>przekazanie remontowanych pomieszczeń/obiektu,</w:t>
        </w:r>
      </w:ins>
    </w:p>
    <w:p w14:paraId="7A43C4A1" w14:textId="77777777" w:rsidR="001528CB" w:rsidRPr="001B1234" w:rsidRDefault="001528CB" w:rsidP="001528CB">
      <w:pPr>
        <w:pStyle w:val="Akapitzlist"/>
        <w:numPr>
          <w:ilvl w:val="1"/>
          <w:numId w:val="24"/>
        </w:numPr>
        <w:spacing w:line="276" w:lineRule="auto"/>
        <w:ind w:left="851"/>
        <w:rPr>
          <w:ins w:id="87" w:author="Szymańska Anna" w:date="2025-07-01T10:03:00Z"/>
          <w:rFonts w:ascii="Verdana" w:hAnsi="Verdana"/>
          <w:sz w:val="18"/>
          <w:szCs w:val="18"/>
        </w:rPr>
      </w:pPr>
      <w:ins w:id="88" w:author="Szymańska Anna" w:date="2025-07-01T10:03:00Z">
        <w:r w:rsidRPr="001B1234">
          <w:rPr>
            <w:rFonts w:ascii="Verdana" w:hAnsi="Verdana"/>
            <w:sz w:val="18"/>
            <w:szCs w:val="18"/>
          </w:rPr>
          <w:t>zapewnienie nadzoru,</w:t>
        </w:r>
      </w:ins>
    </w:p>
    <w:p w14:paraId="14DB5571" w14:textId="77777777" w:rsidR="001528CB" w:rsidRPr="001B1234" w:rsidRDefault="001528CB" w:rsidP="001528CB">
      <w:pPr>
        <w:pStyle w:val="Akapitzlist"/>
        <w:numPr>
          <w:ilvl w:val="1"/>
          <w:numId w:val="24"/>
        </w:numPr>
        <w:spacing w:line="276" w:lineRule="auto"/>
        <w:ind w:left="851"/>
        <w:rPr>
          <w:ins w:id="89" w:author="Szymańska Anna" w:date="2025-07-01T10:03:00Z"/>
          <w:rFonts w:ascii="Verdana" w:hAnsi="Verdana"/>
          <w:sz w:val="18"/>
          <w:szCs w:val="18"/>
        </w:rPr>
      </w:pPr>
      <w:ins w:id="90" w:author="Szymańska Anna" w:date="2025-07-01T10:03:00Z">
        <w:r w:rsidRPr="001B1234">
          <w:rPr>
            <w:rFonts w:ascii="Verdana" w:hAnsi="Verdana"/>
            <w:sz w:val="18"/>
            <w:szCs w:val="18"/>
          </w:rPr>
          <w:t>kontrola jakości materiałów i wykonywanych robót remontowych,</w:t>
        </w:r>
      </w:ins>
    </w:p>
    <w:p w14:paraId="3D699AC1" w14:textId="77777777" w:rsidR="001528CB" w:rsidRPr="001B1234" w:rsidRDefault="001528CB" w:rsidP="001528CB">
      <w:pPr>
        <w:pStyle w:val="Akapitzlist"/>
        <w:numPr>
          <w:ilvl w:val="1"/>
          <w:numId w:val="24"/>
        </w:numPr>
        <w:spacing w:line="276" w:lineRule="auto"/>
        <w:ind w:left="851"/>
        <w:rPr>
          <w:ins w:id="91" w:author="Szymańska Anna" w:date="2025-07-01T10:03:00Z"/>
          <w:rFonts w:ascii="Verdana" w:hAnsi="Verdana"/>
          <w:sz w:val="18"/>
          <w:szCs w:val="18"/>
        </w:rPr>
      </w:pPr>
      <w:ins w:id="92" w:author="Szymańska Anna" w:date="2025-07-01T10:03:00Z">
        <w:r w:rsidRPr="001B1234">
          <w:rPr>
            <w:rFonts w:ascii="Verdana" w:hAnsi="Verdana"/>
            <w:sz w:val="18"/>
            <w:szCs w:val="18"/>
          </w:rPr>
          <w:t>zapłata za wykonane i odebrane roboty.</w:t>
        </w:r>
      </w:ins>
    </w:p>
    <w:p w14:paraId="1762BBA0" w14:textId="77777777" w:rsidR="001528CB" w:rsidRPr="001B1234" w:rsidRDefault="001528CB" w:rsidP="001528CB">
      <w:pPr>
        <w:spacing w:line="276" w:lineRule="auto"/>
        <w:rPr>
          <w:ins w:id="93" w:author="Szymańska Anna" w:date="2025-07-01T10:03:00Z"/>
          <w:rFonts w:ascii="Verdana" w:hAnsi="Verdana"/>
          <w:sz w:val="18"/>
          <w:szCs w:val="18"/>
        </w:rPr>
      </w:pPr>
    </w:p>
    <w:p w14:paraId="41C4B6FA" w14:textId="77777777" w:rsidR="001528CB" w:rsidRPr="001B1234" w:rsidRDefault="001528CB" w:rsidP="001528CB">
      <w:pPr>
        <w:pStyle w:val="Akapitzlist"/>
        <w:numPr>
          <w:ilvl w:val="0"/>
          <w:numId w:val="23"/>
        </w:numPr>
        <w:spacing w:line="276" w:lineRule="auto"/>
        <w:ind w:left="284"/>
        <w:rPr>
          <w:ins w:id="94" w:author="Szymańska Anna" w:date="2025-07-01T10:03:00Z"/>
          <w:rFonts w:ascii="Verdana" w:hAnsi="Verdana"/>
          <w:sz w:val="18"/>
          <w:szCs w:val="18"/>
        </w:rPr>
      </w:pPr>
      <w:ins w:id="95" w:author="Szymańska Anna" w:date="2025-07-01T10:03:00Z">
        <w:r w:rsidRPr="001B1234">
          <w:rPr>
            <w:rFonts w:ascii="Verdana" w:hAnsi="Verdana"/>
            <w:sz w:val="18"/>
            <w:szCs w:val="18"/>
          </w:rPr>
          <w:t>Do obowiązków Wykonawcy należy w szczególności:</w:t>
        </w:r>
      </w:ins>
    </w:p>
    <w:p w14:paraId="32AC6418" w14:textId="77777777" w:rsidR="001528CB" w:rsidRPr="001B1234" w:rsidRDefault="001528CB" w:rsidP="001528CB">
      <w:pPr>
        <w:pStyle w:val="Akapitzlist"/>
        <w:numPr>
          <w:ilvl w:val="1"/>
          <w:numId w:val="25"/>
        </w:numPr>
        <w:spacing w:line="276" w:lineRule="auto"/>
        <w:ind w:left="851"/>
        <w:jc w:val="both"/>
        <w:rPr>
          <w:ins w:id="96" w:author="Szymańska Anna" w:date="2025-07-01T10:03:00Z"/>
          <w:rFonts w:ascii="Verdana" w:hAnsi="Verdana"/>
          <w:sz w:val="18"/>
          <w:szCs w:val="18"/>
        </w:rPr>
      </w:pPr>
      <w:ins w:id="97" w:author="Szymańska Anna" w:date="2025-07-01T10:03:00Z">
        <w:r w:rsidRPr="001B1234">
          <w:rPr>
            <w:rFonts w:ascii="Verdana" w:hAnsi="Verdana"/>
            <w:sz w:val="18"/>
            <w:szCs w:val="18"/>
          </w:rPr>
          <w:t>przestrzeganie ogólnych wymagań dotyczących robót remontowych,</w:t>
        </w:r>
      </w:ins>
    </w:p>
    <w:p w14:paraId="1A88CD4E" w14:textId="77777777" w:rsidR="001528CB" w:rsidRPr="001B1234" w:rsidRDefault="001528CB" w:rsidP="001528CB">
      <w:pPr>
        <w:pStyle w:val="Akapitzlist"/>
        <w:numPr>
          <w:ilvl w:val="1"/>
          <w:numId w:val="25"/>
        </w:numPr>
        <w:spacing w:line="276" w:lineRule="auto"/>
        <w:ind w:left="851"/>
        <w:jc w:val="both"/>
        <w:rPr>
          <w:ins w:id="98" w:author="Szymańska Anna" w:date="2025-07-01T10:03:00Z"/>
          <w:rFonts w:ascii="Verdana" w:hAnsi="Verdana"/>
          <w:sz w:val="18"/>
          <w:szCs w:val="18"/>
        </w:rPr>
      </w:pPr>
      <w:ins w:id="99" w:author="Szymańska Anna" w:date="2025-07-01T10:03:00Z">
        <w:r w:rsidRPr="001B1234">
          <w:rPr>
            <w:rFonts w:ascii="Verdana" w:hAnsi="Verdana"/>
            <w:sz w:val="18"/>
            <w:szCs w:val="18"/>
          </w:rPr>
          <w:t>kontrola jakości materiałów i robót zgodnie z postanowieniami opisu przedmiotu zamówienia,</w:t>
        </w:r>
      </w:ins>
    </w:p>
    <w:p w14:paraId="0D38E1FC" w14:textId="77777777" w:rsidR="001528CB" w:rsidRPr="001B1234" w:rsidRDefault="001528CB" w:rsidP="001528CB">
      <w:pPr>
        <w:pStyle w:val="Akapitzlist"/>
        <w:numPr>
          <w:ilvl w:val="1"/>
          <w:numId w:val="25"/>
        </w:numPr>
        <w:spacing w:line="276" w:lineRule="auto"/>
        <w:ind w:left="851"/>
        <w:jc w:val="both"/>
        <w:rPr>
          <w:ins w:id="100" w:author="Szymańska Anna" w:date="2025-07-01T10:03:00Z"/>
          <w:rFonts w:ascii="Verdana" w:hAnsi="Verdana"/>
          <w:sz w:val="18"/>
          <w:szCs w:val="18"/>
        </w:rPr>
      </w:pPr>
      <w:ins w:id="101" w:author="Szymańska Anna" w:date="2025-07-01T10:03:00Z">
        <w:r w:rsidRPr="001B1234">
          <w:rPr>
            <w:rFonts w:ascii="Verdana" w:hAnsi="Verdana"/>
            <w:sz w:val="18"/>
            <w:szCs w:val="18"/>
          </w:rPr>
          <w:t>wykonanie przedmiotu umowy z uwzględnieniem wymagań określonych w opisie przedmiotu zamówienia,</w:t>
        </w:r>
      </w:ins>
    </w:p>
    <w:p w14:paraId="5A42404F" w14:textId="77777777" w:rsidR="001528CB" w:rsidRPr="001B1234" w:rsidRDefault="001528CB" w:rsidP="001528CB">
      <w:pPr>
        <w:pStyle w:val="Akapitzlist"/>
        <w:numPr>
          <w:ilvl w:val="1"/>
          <w:numId w:val="25"/>
        </w:numPr>
        <w:spacing w:line="276" w:lineRule="auto"/>
        <w:ind w:left="851"/>
        <w:jc w:val="both"/>
        <w:rPr>
          <w:ins w:id="102" w:author="Szymańska Anna" w:date="2025-07-01T10:03:00Z"/>
          <w:rFonts w:ascii="Verdana" w:hAnsi="Verdana"/>
          <w:sz w:val="18"/>
          <w:szCs w:val="18"/>
        </w:rPr>
      </w:pPr>
      <w:ins w:id="103" w:author="Szymańska Anna" w:date="2025-07-01T10:03:00Z">
        <w:r w:rsidRPr="001B1234">
          <w:rPr>
            <w:rFonts w:ascii="Verdana" w:hAnsi="Verdana"/>
            <w:sz w:val="18"/>
            <w:szCs w:val="18"/>
          </w:rPr>
          <w:t xml:space="preserve">skompletowanie i przedstawienie Zamawiającemu dokumentów pozwalających na ocenę prawidłowego wykonania przedmiotu umowy, </w:t>
        </w:r>
      </w:ins>
    </w:p>
    <w:p w14:paraId="3AAA06A5" w14:textId="77777777" w:rsidR="001528CB" w:rsidRPr="001B1234" w:rsidRDefault="001528CB" w:rsidP="001528CB">
      <w:pPr>
        <w:pStyle w:val="Akapitzlist"/>
        <w:numPr>
          <w:ilvl w:val="1"/>
          <w:numId w:val="25"/>
        </w:numPr>
        <w:spacing w:line="276" w:lineRule="auto"/>
        <w:ind w:left="851"/>
        <w:jc w:val="both"/>
        <w:rPr>
          <w:ins w:id="104" w:author="Szymańska Anna" w:date="2025-07-01T10:03:00Z"/>
          <w:rFonts w:ascii="Verdana" w:hAnsi="Verdana"/>
          <w:sz w:val="18"/>
          <w:szCs w:val="18"/>
        </w:rPr>
      </w:pPr>
      <w:ins w:id="105" w:author="Szymańska Anna" w:date="2025-07-01T10:03:00Z">
        <w:r w:rsidRPr="001B1234">
          <w:rPr>
            <w:rFonts w:ascii="Verdana" w:hAnsi="Verdana"/>
            <w:sz w:val="18"/>
            <w:szCs w:val="18"/>
          </w:rPr>
          <w:t>utrzymanie ładu i porządku na terenie obiektu, a po zakończeniu robót usunięcie poza teren robót wszelkich urządzeń tymczasowego zaplecza, oraz pozostawienie całego terenu robót czystego i nadającego się do użytkowania, utylizacja zużytego materiału z rozbiórki,</w:t>
        </w:r>
      </w:ins>
    </w:p>
    <w:p w14:paraId="27CDA9A8" w14:textId="77777777" w:rsidR="001528CB" w:rsidRPr="001B1234" w:rsidRDefault="001528CB" w:rsidP="001528CB">
      <w:pPr>
        <w:pStyle w:val="Akapitzlist"/>
        <w:numPr>
          <w:ilvl w:val="1"/>
          <w:numId w:val="25"/>
        </w:numPr>
        <w:spacing w:line="276" w:lineRule="auto"/>
        <w:ind w:left="851"/>
        <w:jc w:val="both"/>
        <w:rPr>
          <w:ins w:id="106" w:author="Szymańska Anna" w:date="2025-07-01T10:03:00Z"/>
          <w:rFonts w:ascii="Verdana" w:hAnsi="Verdana"/>
          <w:sz w:val="18"/>
          <w:szCs w:val="18"/>
        </w:rPr>
      </w:pPr>
      <w:ins w:id="107" w:author="Szymańska Anna" w:date="2025-07-01T10:03:00Z">
        <w:r w:rsidRPr="001B1234">
          <w:rPr>
            <w:rFonts w:ascii="Verdana" w:hAnsi="Verdana"/>
            <w:sz w:val="18"/>
            <w:szCs w:val="18"/>
          </w:rPr>
          <w:t>informowanie Zamawiającego o terminie zakrycia robót ulegających zakryciu oraz terminie odbioru robót zanikających,</w:t>
        </w:r>
      </w:ins>
    </w:p>
    <w:p w14:paraId="17F250F9" w14:textId="77777777" w:rsidR="001528CB" w:rsidRPr="001B1234" w:rsidRDefault="001528CB" w:rsidP="001528CB">
      <w:pPr>
        <w:pStyle w:val="Akapitzlist"/>
        <w:numPr>
          <w:ilvl w:val="1"/>
          <w:numId w:val="25"/>
        </w:numPr>
        <w:spacing w:line="276" w:lineRule="auto"/>
        <w:ind w:left="851"/>
        <w:jc w:val="both"/>
        <w:rPr>
          <w:ins w:id="108" w:author="Szymańska Anna" w:date="2025-07-01T10:03:00Z"/>
          <w:rFonts w:ascii="Verdana" w:hAnsi="Verdana"/>
          <w:sz w:val="18"/>
          <w:szCs w:val="18"/>
        </w:rPr>
      </w:pPr>
      <w:ins w:id="109" w:author="Szymańska Anna" w:date="2025-07-01T10:03:00Z">
        <w:r w:rsidRPr="001B1234">
          <w:rPr>
            <w:rFonts w:ascii="Verdana" w:hAnsi="Verdana"/>
            <w:sz w:val="18"/>
            <w:szCs w:val="18"/>
          </w:rPr>
          <w:t>informowanie Zamawiającego o problemach lub okolicznościach mogących wpłynąć na jakość robót lub termin zakończenia robót,</w:t>
        </w:r>
      </w:ins>
    </w:p>
    <w:p w14:paraId="46192A1D" w14:textId="77777777" w:rsidR="001528CB" w:rsidRPr="001B1234" w:rsidRDefault="001528CB" w:rsidP="001528CB">
      <w:pPr>
        <w:pStyle w:val="Akapitzlist"/>
        <w:numPr>
          <w:ilvl w:val="1"/>
          <w:numId w:val="25"/>
        </w:numPr>
        <w:spacing w:line="276" w:lineRule="auto"/>
        <w:ind w:left="851"/>
        <w:jc w:val="both"/>
        <w:rPr>
          <w:ins w:id="110" w:author="Szymańska Anna" w:date="2025-07-01T10:03:00Z"/>
          <w:rFonts w:ascii="Verdana" w:hAnsi="Verdana"/>
          <w:sz w:val="18"/>
          <w:szCs w:val="18"/>
        </w:rPr>
      </w:pPr>
      <w:ins w:id="111" w:author="Szymańska Anna" w:date="2025-07-01T10:03:00Z">
        <w:r w:rsidRPr="001B1234">
          <w:rPr>
            <w:rFonts w:ascii="Verdana" w:hAnsi="Verdana"/>
            <w:sz w:val="18"/>
            <w:szCs w:val="18"/>
          </w:rPr>
          <w:t>niezwłoczne informowanie Zamawiającego o zaistniałych na terenie robót kontrolach i wypadkach,</w:t>
        </w:r>
      </w:ins>
    </w:p>
    <w:p w14:paraId="4E716337" w14:textId="77777777" w:rsidR="001528CB" w:rsidRPr="001B1234" w:rsidRDefault="001528CB" w:rsidP="001528CB">
      <w:pPr>
        <w:pStyle w:val="Akapitzlist"/>
        <w:numPr>
          <w:ilvl w:val="1"/>
          <w:numId w:val="25"/>
        </w:numPr>
        <w:spacing w:line="276" w:lineRule="auto"/>
        <w:ind w:left="851"/>
        <w:jc w:val="both"/>
        <w:rPr>
          <w:ins w:id="112" w:author="Szymańska Anna" w:date="2025-07-01T10:03:00Z"/>
          <w:rFonts w:ascii="Verdana" w:hAnsi="Verdana"/>
          <w:sz w:val="18"/>
          <w:szCs w:val="18"/>
        </w:rPr>
      </w:pPr>
      <w:ins w:id="113" w:author="Szymańska Anna" w:date="2025-07-01T10:03:00Z">
        <w:r w:rsidRPr="001B1234">
          <w:rPr>
            <w:rFonts w:ascii="Verdana" w:hAnsi="Verdana"/>
            <w:sz w:val="18"/>
            <w:szCs w:val="18"/>
          </w:rPr>
          <w:t xml:space="preserve">zorganizowanie zaplecza </w:t>
        </w:r>
        <w:proofErr w:type="spellStart"/>
        <w:r w:rsidRPr="001B1234">
          <w:rPr>
            <w:rFonts w:ascii="Verdana" w:hAnsi="Verdana"/>
            <w:sz w:val="18"/>
            <w:szCs w:val="18"/>
          </w:rPr>
          <w:t>socjalno</w:t>
        </w:r>
        <w:proofErr w:type="spellEnd"/>
        <w:r w:rsidRPr="001B1234">
          <w:rPr>
            <w:rFonts w:ascii="Verdana" w:hAnsi="Verdana"/>
            <w:sz w:val="18"/>
            <w:szCs w:val="18"/>
          </w:rPr>
          <w:t xml:space="preserve"> – technicznego remontu w rozmiarach koniecznych do realizacji przedmiotu umowy,</w:t>
        </w:r>
      </w:ins>
    </w:p>
    <w:p w14:paraId="6EF81629" w14:textId="77777777" w:rsidR="001528CB" w:rsidRPr="001B1234" w:rsidRDefault="001528CB" w:rsidP="001528CB">
      <w:pPr>
        <w:pStyle w:val="Akapitzlist"/>
        <w:numPr>
          <w:ilvl w:val="1"/>
          <w:numId w:val="25"/>
        </w:numPr>
        <w:spacing w:line="276" w:lineRule="auto"/>
        <w:ind w:left="851"/>
        <w:jc w:val="both"/>
        <w:rPr>
          <w:ins w:id="114" w:author="Szymańska Anna" w:date="2025-07-01T10:03:00Z"/>
          <w:rFonts w:ascii="Verdana" w:hAnsi="Verdana"/>
          <w:sz w:val="18"/>
          <w:szCs w:val="18"/>
        </w:rPr>
      </w:pPr>
      <w:ins w:id="115" w:author="Szymańska Anna" w:date="2025-07-01T10:03:00Z">
        <w:r w:rsidRPr="001B1234">
          <w:rPr>
            <w:rFonts w:ascii="Verdana" w:hAnsi="Verdana"/>
            <w:sz w:val="18"/>
            <w:szCs w:val="18"/>
          </w:rPr>
          <w:t>zorganizowanie i kierowanie remontem w sposób zgodny z Prawem budowlanym, opisem przedmiotu zamówienia i obowiązującymi przepisami bhp oraz zapewnienie warunków p.poż. określonych w przepisach szczegółowych</w:t>
        </w:r>
      </w:ins>
    </w:p>
    <w:p w14:paraId="3E77134A" w14:textId="77777777" w:rsidR="001528CB" w:rsidRPr="001B1234" w:rsidRDefault="001528CB" w:rsidP="001528CB">
      <w:pPr>
        <w:pStyle w:val="Akapitzlist"/>
        <w:numPr>
          <w:ilvl w:val="1"/>
          <w:numId w:val="25"/>
        </w:numPr>
        <w:spacing w:line="276" w:lineRule="auto"/>
        <w:ind w:left="851"/>
        <w:jc w:val="both"/>
        <w:rPr>
          <w:ins w:id="116" w:author="Szymańska Anna" w:date="2025-07-01T10:03:00Z"/>
          <w:rFonts w:ascii="Verdana" w:hAnsi="Verdana"/>
          <w:sz w:val="18"/>
          <w:szCs w:val="18"/>
        </w:rPr>
      </w:pPr>
      <w:ins w:id="117" w:author="Szymańska Anna" w:date="2025-07-01T10:03:00Z">
        <w:r w:rsidRPr="001B1234">
          <w:rPr>
            <w:rFonts w:ascii="Verdana" w:hAnsi="Verdana"/>
            <w:sz w:val="18"/>
            <w:szCs w:val="18"/>
          </w:rPr>
          <w:t>w przypadku zniszczenia lub uszkodzenia robót, ich części bądź majątku Zamawiającego – naprawa ich i doprowadzenie do stanu poprzedniego.</w:t>
        </w:r>
      </w:ins>
    </w:p>
    <w:p w14:paraId="792BC30A" w14:textId="77777777" w:rsidR="001528CB" w:rsidRPr="001B1234" w:rsidRDefault="001528CB" w:rsidP="001528CB">
      <w:pPr>
        <w:rPr>
          <w:ins w:id="118" w:author="Szymańska Anna" w:date="2025-07-01T10:03:00Z"/>
          <w:rFonts w:ascii="Calibri" w:hAnsi="Calibri"/>
          <w:sz w:val="22"/>
          <w:szCs w:val="22"/>
        </w:rPr>
      </w:pPr>
    </w:p>
    <w:p w14:paraId="1EE64993" w14:textId="77777777" w:rsidR="002D5A92" w:rsidRPr="001B1234" w:rsidRDefault="002D5A92" w:rsidP="009B72AE">
      <w:pPr>
        <w:spacing w:after="60" w:line="276" w:lineRule="auto"/>
        <w:jc w:val="both"/>
        <w:rPr>
          <w:rFonts w:ascii="Verdana" w:hAnsi="Verdana"/>
          <w:snapToGrid w:val="0"/>
          <w:sz w:val="20"/>
          <w:szCs w:val="20"/>
        </w:rPr>
      </w:pPr>
    </w:p>
    <w:p w14:paraId="03A15875" w14:textId="77777777" w:rsidR="008407DD" w:rsidRPr="001B1234" w:rsidRDefault="008407DD" w:rsidP="008407DD">
      <w:pPr>
        <w:spacing w:before="120" w:line="276" w:lineRule="auto"/>
        <w:jc w:val="center"/>
        <w:rPr>
          <w:rFonts w:ascii="Verdana" w:hAnsi="Verdana"/>
          <w:b/>
          <w:sz w:val="20"/>
          <w:szCs w:val="20"/>
        </w:rPr>
      </w:pPr>
      <w:r w:rsidRPr="001B1234">
        <w:rPr>
          <w:rFonts w:ascii="Verdana" w:hAnsi="Verdana"/>
          <w:b/>
          <w:sz w:val="20"/>
          <w:szCs w:val="20"/>
        </w:rPr>
        <w:t xml:space="preserve">§ </w:t>
      </w:r>
      <w:ins w:id="119" w:author="Szymańska Anna" w:date="2025-07-01T10:05:00Z">
        <w:r w:rsidR="001528CB" w:rsidRPr="001B1234">
          <w:rPr>
            <w:rFonts w:ascii="Verdana" w:hAnsi="Verdana"/>
            <w:b/>
            <w:sz w:val="20"/>
            <w:szCs w:val="20"/>
          </w:rPr>
          <w:t>10</w:t>
        </w:r>
      </w:ins>
      <w:del w:id="120" w:author="Szymańska Anna" w:date="2025-07-01T10:05:00Z">
        <w:r w:rsidRPr="001B1234" w:rsidDel="001528CB">
          <w:rPr>
            <w:rFonts w:ascii="Verdana" w:hAnsi="Verdana"/>
            <w:b/>
            <w:sz w:val="20"/>
            <w:szCs w:val="20"/>
          </w:rPr>
          <w:delText>8</w:delText>
        </w:r>
      </w:del>
    </w:p>
    <w:p w14:paraId="5FCB41FD" w14:textId="77777777" w:rsidR="008407DD" w:rsidRPr="001B1234" w:rsidRDefault="008407DD" w:rsidP="008407DD">
      <w:pPr>
        <w:spacing w:line="276" w:lineRule="auto"/>
        <w:jc w:val="center"/>
        <w:rPr>
          <w:rFonts w:ascii="Verdana" w:hAnsi="Verdana"/>
          <w:b/>
          <w:sz w:val="20"/>
          <w:szCs w:val="20"/>
        </w:rPr>
      </w:pPr>
      <w:r w:rsidRPr="001B1234">
        <w:rPr>
          <w:rFonts w:ascii="Verdana" w:hAnsi="Verdana"/>
          <w:b/>
          <w:sz w:val="20"/>
          <w:szCs w:val="20"/>
        </w:rPr>
        <w:t>KARY UMOWNE I ODSZKODOWANIA</w:t>
      </w:r>
    </w:p>
    <w:p w14:paraId="13AF7DAD" w14:textId="77777777" w:rsidR="002D5A92" w:rsidRPr="001B1234" w:rsidRDefault="002D5A92" w:rsidP="008407DD">
      <w:pPr>
        <w:spacing w:line="276" w:lineRule="auto"/>
        <w:jc w:val="center"/>
        <w:rPr>
          <w:rFonts w:ascii="Verdana" w:hAnsi="Verdana"/>
          <w:b/>
          <w:sz w:val="20"/>
          <w:szCs w:val="20"/>
        </w:rPr>
      </w:pPr>
    </w:p>
    <w:p w14:paraId="4E750580" w14:textId="77777777" w:rsidR="008407DD" w:rsidRPr="001B1234" w:rsidRDefault="008407DD" w:rsidP="008407DD">
      <w:pPr>
        <w:numPr>
          <w:ilvl w:val="0"/>
          <w:numId w:val="7"/>
        </w:numPr>
        <w:spacing w:after="40" w:line="276" w:lineRule="auto"/>
        <w:ind w:left="357" w:hanging="357"/>
        <w:jc w:val="both"/>
        <w:rPr>
          <w:rFonts w:ascii="Verdana" w:hAnsi="Verdana"/>
          <w:sz w:val="20"/>
          <w:szCs w:val="20"/>
        </w:rPr>
      </w:pPr>
      <w:r w:rsidRPr="001B1234">
        <w:rPr>
          <w:rFonts w:ascii="Verdana" w:hAnsi="Verdana"/>
          <w:sz w:val="20"/>
          <w:szCs w:val="20"/>
        </w:rPr>
        <w:t xml:space="preserve">Wykonawca zapłaci Zamawiającemu kary umowne: </w:t>
      </w:r>
    </w:p>
    <w:p w14:paraId="7A60ED6B" w14:textId="77777777" w:rsidR="008407DD" w:rsidRPr="001B1234" w:rsidRDefault="008407DD" w:rsidP="008407DD">
      <w:pPr>
        <w:numPr>
          <w:ilvl w:val="0"/>
          <w:numId w:val="11"/>
        </w:numPr>
        <w:spacing w:after="40" w:line="276" w:lineRule="auto"/>
        <w:ind w:left="681" w:hanging="454"/>
        <w:jc w:val="both"/>
        <w:rPr>
          <w:rFonts w:ascii="Verdana" w:hAnsi="Verdana"/>
          <w:sz w:val="20"/>
          <w:szCs w:val="20"/>
        </w:rPr>
      </w:pPr>
      <w:r w:rsidRPr="001B1234">
        <w:rPr>
          <w:rFonts w:ascii="Verdana" w:hAnsi="Verdana"/>
          <w:sz w:val="20"/>
          <w:szCs w:val="20"/>
        </w:rPr>
        <w:t xml:space="preserve">za zwłokę w wykonaniu przedmiotu Umowy </w:t>
      </w:r>
      <w:r w:rsidR="00C3465E" w:rsidRPr="001B1234">
        <w:rPr>
          <w:rFonts w:ascii="Verdana" w:hAnsi="Verdana"/>
          <w:sz w:val="20"/>
          <w:szCs w:val="20"/>
        </w:rPr>
        <w:t xml:space="preserve">- </w:t>
      </w:r>
      <w:r w:rsidRPr="001B1234">
        <w:rPr>
          <w:rFonts w:ascii="Verdana" w:hAnsi="Verdana"/>
          <w:sz w:val="20"/>
          <w:szCs w:val="20"/>
        </w:rPr>
        <w:t xml:space="preserve">w wysokości </w:t>
      </w:r>
      <w:r w:rsidRPr="001B1234">
        <w:rPr>
          <w:rFonts w:ascii="Verdana" w:hAnsi="Verdana"/>
          <w:b/>
          <w:sz w:val="20"/>
          <w:szCs w:val="20"/>
        </w:rPr>
        <w:t>100</w:t>
      </w:r>
      <w:r w:rsidRPr="001B1234">
        <w:rPr>
          <w:rFonts w:ascii="Verdana" w:hAnsi="Verdana"/>
          <w:sz w:val="20"/>
          <w:szCs w:val="20"/>
        </w:rPr>
        <w:t xml:space="preserve"> </w:t>
      </w:r>
      <w:r w:rsidRPr="001B1234">
        <w:rPr>
          <w:rFonts w:ascii="Verdana" w:hAnsi="Verdana"/>
          <w:b/>
          <w:sz w:val="20"/>
          <w:szCs w:val="20"/>
        </w:rPr>
        <w:t>zł</w:t>
      </w:r>
      <w:r w:rsidRPr="001B1234">
        <w:rPr>
          <w:rFonts w:ascii="Verdana" w:hAnsi="Verdana"/>
          <w:sz w:val="20"/>
          <w:szCs w:val="20"/>
        </w:rPr>
        <w:t xml:space="preserve"> za każdy rozpoczęty dzień zwłoki,</w:t>
      </w:r>
    </w:p>
    <w:p w14:paraId="73810D9D" w14:textId="77777777" w:rsidR="008407DD" w:rsidRPr="001B1234" w:rsidRDefault="008407DD" w:rsidP="008407DD">
      <w:pPr>
        <w:numPr>
          <w:ilvl w:val="0"/>
          <w:numId w:val="11"/>
        </w:numPr>
        <w:spacing w:after="40" w:line="276" w:lineRule="auto"/>
        <w:ind w:left="681" w:hanging="454"/>
        <w:jc w:val="both"/>
        <w:rPr>
          <w:rFonts w:ascii="Verdana" w:hAnsi="Verdana"/>
          <w:sz w:val="20"/>
        </w:rPr>
      </w:pPr>
      <w:r w:rsidRPr="001B1234">
        <w:rPr>
          <w:rFonts w:ascii="Verdana" w:hAnsi="Verdana"/>
          <w:sz w:val="20"/>
        </w:rPr>
        <w:t xml:space="preserve">za zwłokę w przystąpieniu do usuwania wady lub </w:t>
      </w:r>
      <w:r w:rsidR="006515C2" w:rsidRPr="001B1234">
        <w:rPr>
          <w:rFonts w:ascii="Verdana" w:hAnsi="Verdana"/>
          <w:sz w:val="20"/>
        </w:rPr>
        <w:t xml:space="preserve">usuwaniu </w:t>
      </w:r>
      <w:r w:rsidRPr="001B1234">
        <w:rPr>
          <w:rFonts w:ascii="Verdana" w:hAnsi="Verdana"/>
          <w:sz w:val="20"/>
        </w:rPr>
        <w:t xml:space="preserve">rzeczy na wolną od wad </w:t>
      </w:r>
      <w:r w:rsidR="00C3465E" w:rsidRPr="001B1234">
        <w:rPr>
          <w:rFonts w:ascii="Verdana" w:hAnsi="Verdana"/>
          <w:sz w:val="20"/>
        </w:rPr>
        <w:t xml:space="preserve">- </w:t>
      </w:r>
      <w:r w:rsidRPr="001B1234">
        <w:rPr>
          <w:rFonts w:ascii="Verdana" w:hAnsi="Verdana"/>
          <w:sz w:val="20"/>
        </w:rPr>
        <w:t xml:space="preserve">w wysokości </w:t>
      </w:r>
      <w:r w:rsidRPr="001B1234">
        <w:rPr>
          <w:rFonts w:ascii="Verdana" w:hAnsi="Verdana"/>
          <w:b/>
          <w:sz w:val="20"/>
        </w:rPr>
        <w:t>100 zł</w:t>
      </w:r>
      <w:r w:rsidRPr="001B1234">
        <w:rPr>
          <w:rFonts w:ascii="Verdana" w:hAnsi="Verdana"/>
          <w:sz w:val="20"/>
        </w:rPr>
        <w:t xml:space="preserve"> za każdy rozpoczęty dzień zwłoki,</w:t>
      </w:r>
    </w:p>
    <w:p w14:paraId="38F44808" w14:textId="77777777" w:rsidR="008407DD" w:rsidRPr="001B1234" w:rsidRDefault="008407DD" w:rsidP="008407DD">
      <w:pPr>
        <w:numPr>
          <w:ilvl w:val="0"/>
          <w:numId w:val="11"/>
        </w:numPr>
        <w:spacing w:after="40" w:line="276" w:lineRule="auto"/>
        <w:jc w:val="both"/>
        <w:rPr>
          <w:rFonts w:ascii="Verdana" w:hAnsi="Verdana"/>
          <w:sz w:val="20"/>
        </w:rPr>
      </w:pPr>
      <w:r w:rsidRPr="001B1234">
        <w:rPr>
          <w:rFonts w:ascii="Verdana" w:hAnsi="Verdana"/>
          <w:sz w:val="20"/>
        </w:rPr>
        <w:t>za niewykonanie przeszkolenia pracowników w zakresie obsługi sprzętu –</w:t>
      </w:r>
      <w:r w:rsidR="00D038C5" w:rsidRPr="001B1234">
        <w:rPr>
          <w:rFonts w:ascii="Verdana" w:hAnsi="Verdana"/>
          <w:sz w:val="20"/>
        </w:rPr>
        <w:t xml:space="preserve">w wysokości </w:t>
      </w:r>
      <w:r w:rsidRPr="001B1234">
        <w:rPr>
          <w:rFonts w:ascii="Verdana" w:hAnsi="Verdana"/>
          <w:sz w:val="20"/>
        </w:rPr>
        <w:t xml:space="preserve"> </w:t>
      </w:r>
      <w:r w:rsidRPr="001B1234">
        <w:rPr>
          <w:rFonts w:ascii="Verdana" w:hAnsi="Verdana"/>
          <w:b/>
          <w:bCs/>
          <w:sz w:val="20"/>
        </w:rPr>
        <w:t>500 zł</w:t>
      </w:r>
      <w:r w:rsidR="00D038C5" w:rsidRPr="001B1234">
        <w:rPr>
          <w:rFonts w:ascii="Verdana" w:hAnsi="Verdana"/>
          <w:b/>
          <w:bCs/>
          <w:sz w:val="20"/>
        </w:rPr>
        <w:t xml:space="preserve"> </w:t>
      </w:r>
      <w:r w:rsidR="00D038C5" w:rsidRPr="001B1234">
        <w:rPr>
          <w:rFonts w:ascii="Verdana" w:hAnsi="Verdana"/>
          <w:sz w:val="20"/>
        </w:rPr>
        <w:t>za każdą nieprzeszkoloną osobę,</w:t>
      </w:r>
    </w:p>
    <w:p w14:paraId="0E7C2876" w14:textId="77777777" w:rsidR="008407DD" w:rsidRPr="001B1234" w:rsidRDefault="008407DD" w:rsidP="008407DD">
      <w:pPr>
        <w:numPr>
          <w:ilvl w:val="0"/>
          <w:numId w:val="11"/>
        </w:numPr>
        <w:spacing w:after="40" w:line="276" w:lineRule="auto"/>
        <w:ind w:right="34"/>
        <w:jc w:val="both"/>
        <w:rPr>
          <w:rFonts w:ascii="Verdana" w:hAnsi="Verdana"/>
          <w:sz w:val="20"/>
        </w:rPr>
      </w:pPr>
      <w:r w:rsidRPr="001B1234">
        <w:rPr>
          <w:rFonts w:ascii="Verdana" w:hAnsi="Verdana"/>
          <w:sz w:val="20"/>
          <w:szCs w:val="20"/>
        </w:rPr>
        <w:t xml:space="preserve">z tytułu odstąpienia od Umowy przez którąkolwiek ze Stron, z przyczyn leżących po stronie Wykonawcy – w wysokości </w:t>
      </w:r>
      <w:r w:rsidRPr="001B1234">
        <w:rPr>
          <w:rFonts w:ascii="Verdana" w:hAnsi="Verdana"/>
          <w:b/>
          <w:sz w:val="20"/>
          <w:szCs w:val="20"/>
        </w:rPr>
        <w:t>20 %</w:t>
      </w:r>
      <w:r w:rsidRPr="001B1234">
        <w:rPr>
          <w:rFonts w:ascii="Verdana" w:hAnsi="Verdana"/>
          <w:sz w:val="20"/>
          <w:szCs w:val="20"/>
        </w:rPr>
        <w:t xml:space="preserve"> wynagrodzenia brutto, o którym mowa </w:t>
      </w:r>
      <w:r w:rsidRPr="001B1234">
        <w:rPr>
          <w:rFonts w:ascii="Verdana" w:hAnsi="Verdana"/>
          <w:sz w:val="20"/>
          <w:szCs w:val="20"/>
        </w:rPr>
        <w:br/>
        <w:t>w </w:t>
      </w:r>
      <w:r w:rsidRPr="001B1234">
        <w:rPr>
          <w:rFonts w:ascii="Verdana" w:hAnsi="Verdana"/>
          <w:b/>
          <w:sz w:val="20"/>
          <w:szCs w:val="20"/>
        </w:rPr>
        <w:t>§ 3</w:t>
      </w:r>
      <w:r w:rsidRPr="001B1234">
        <w:rPr>
          <w:rFonts w:ascii="Verdana" w:hAnsi="Verdana"/>
          <w:sz w:val="20"/>
          <w:szCs w:val="20"/>
        </w:rPr>
        <w:t xml:space="preserve"> ust. 1 umowy, </w:t>
      </w:r>
      <w:r w:rsidRPr="001B1234">
        <w:rPr>
          <w:rFonts w:ascii="Verdana" w:hAnsi="Verdana"/>
          <w:sz w:val="20"/>
        </w:rPr>
        <w:t xml:space="preserve">w części świadczenia umownego, które nie zostało spełnione. </w:t>
      </w:r>
    </w:p>
    <w:p w14:paraId="4C28EA45" w14:textId="77777777" w:rsidR="008407DD" w:rsidRPr="001B1234" w:rsidRDefault="008407DD" w:rsidP="008407DD">
      <w:pPr>
        <w:numPr>
          <w:ilvl w:val="0"/>
          <w:numId w:val="8"/>
        </w:numPr>
        <w:spacing w:before="60" w:line="276" w:lineRule="auto"/>
        <w:jc w:val="both"/>
        <w:rPr>
          <w:rFonts w:ascii="Verdana" w:hAnsi="Verdana"/>
          <w:sz w:val="20"/>
          <w:szCs w:val="20"/>
        </w:rPr>
      </w:pPr>
      <w:r w:rsidRPr="001B1234">
        <w:rPr>
          <w:rFonts w:ascii="Verdana" w:hAnsi="Verdana"/>
          <w:sz w:val="20"/>
          <w:szCs w:val="20"/>
        </w:rPr>
        <w:t>Kar</w:t>
      </w:r>
      <w:r w:rsidR="00D038C5" w:rsidRPr="001B1234">
        <w:rPr>
          <w:rFonts w:ascii="Verdana" w:hAnsi="Verdana"/>
          <w:sz w:val="20"/>
          <w:szCs w:val="20"/>
        </w:rPr>
        <w:t>a</w:t>
      </w:r>
      <w:r w:rsidRPr="001B1234">
        <w:rPr>
          <w:rFonts w:ascii="Verdana" w:hAnsi="Verdana"/>
          <w:sz w:val="20"/>
          <w:szCs w:val="20"/>
        </w:rPr>
        <w:t> umown</w:t>
      </w:r>
      <w:r w:rsidR="00D038C5" w:rsidRPr="001B1234">
        <w:rPr>
          <w:rFonts w:ascii="Verdana" w:hAnsi="Verdana"/>
          <w:sz w:val="20"/>
          <w:szCs w:val="20"/>
        </w:rPr>
        <w:t>a</w:t>
      </w:r>
      <w:r w:rsidRPr="001B1234">
        <w:rPr>
          <w:rFonts w:ascii="Verdana" w:hAnsi="Verdana"/>
          <w:sz w:val="20"/>
          <w:szCs w:val="20"/>
        </w:rPr>
        <w:t xml:space="preserve"> za odstąpienie od umowy </w:t>
      </w:r>
      <w:r w:rsidR="00D038C5" w:rsidRPr="001B1234">
        <w:rPr>
          <w:rFonts w:ascii="Verdana" w:hAnsi="Verdana"/>
          <w:sz w:val="20"/>
          <w:szCs w:val="20"/>
        </w:rPr>
        <w:t>nie dotyczy przypadku</w:t>
      </w:r>
      <w:r w:rsidRPr="001B1234">
        <w:rPr>
          <w:rFonts w:ascii="Verdana" w:hAnsi="Verdana"/>
          <w:sz w:val="20"/>
          <w:szCs w:val="20"/>
        </w:rPr>
        <w:t xml:space="preserve"> odstąpieni</w:t>
      </w:r>
      <w:r w:rsidR="00D038C5" w:rsidRPr="001B1234">
        <w:rPr>
          <w:rFonts w:ascii="Verdana" w:hAnsi="Verdana"/>
          <w:sz w:val="20"/>
          <w:szCs w:val="20"/>
        </w:rPr>
        <w:t>a</w:t>
      </w:r>
      <w:r w:rsidRPr="001B1234">
        <w:rPr>
          <w:rFonts w:ascii="Verdana" w:hAnsi="Verdana"/>
          <w:sz w:val="20"/>
          <w:szCs w:val="20"/>
        </w:rPr>
        <w:t xml:space="preserve"> od umowy z przyczyn, o których mowa w </w:t>
      </w:r>
      <w:r w:rsidRPr="001B1234">
        <w:rPr>
          <w:rFonts w:ascii="Verdana" w:hAnsi="Verdana"/>
          <w:b/>
          <w:sz w:val="20"/>
          <w:szCs w:val="20"/>
        </w:rPr>
        <w:t>§ </w:t>
      </w:r>
      <w:r w:rsidR="00D038C5" w:rsidRPr="001B1234">
        <w:rPr>
          <w:rFonts w:ascii="Verdana" w:hAnsi="Verdana"/>
          <w:b/>
          <w:sz w:val="20"/>
          <w:szCs w:val="20"/>
        </w:rPr>
        <w:t>10</w:t>
      </w:r>
      <w:r w:rsidR="00D038C5" w:rsidRPr="001B1234">
        <w:rPr>
          <w:rFonts w:ascii="Verdana" w:hAnsi="Verdana"/>
          <w:sz w:val="20"/>
          <w:szCs w:val="20"/>
        </w:rPr>
        <w:t xml:space="preserve"> </w:t>
      </w:r>
      <w:r w:rsidRPr="001B1234">
        <w:rPr>
          <w:rFonts w:ascii="Verdana" w:hAnsi="Verdana"/>
          <w:sz w:val="20"/>
          <w:szCs w:val="20"/>
        </w:rPr>
        <w:t xml:space="preserve">ust. 1 </w:t>
      </w:r>
      <w:r w:rsidR="002D5A92" w:rsidRPr="001B1234">
        <w:rPr>
          <w:rFonts w:ascii="Verdana" w:hAnsi="Verdana"/>
          <w:sz w:val="20"/>
          <w:szCs w:val="20"/>
        </w:rPr>
        <w:t xml:space="preserve">lit a </w:t>
      </w:r>
      <w:r w:rsidRPr="001B1234">
        <w:rPr>
          <w:rFonts w:ascii="Verdana" w:hAnsi="Verdana"/>
          <w:sz w:val="20"/>
          <w:szCs w:val="20"/>
        </w:rPr>
        <w:t>Umowy.</w:t>
      </w:r>
    </w:p>
    <w:p w14:paraId="58B023C5" w14:textId="77777777" w:rsidR="008407DD" w:rsidRPr="001B1234" w:rsidRDefault="008407DD" w:rsidP="008407DD">
      <w:pPr>
        <w:numPr>
          <w:ilvl w:val="0"/>
          <w:numId w:val="8"/>
        </w:numPr>
        <w:spacing w:before="60" w:line="276" w:lineRule="auto"/>
        <w:jc w:val="both"/>
        <w:rPr>
          <w:rFonts w:ascii="Verdana" w:hAnsi="Verdana"/>
          <w:sz w:val="20"/>
          <w:szCs w:val="20"/>
        </w:rPr>
      </w:pPr>
      <w:r w:rsidRPr="001B1234">
        <w:rPr>
          <w:rFonts w:ascii="Verdana" w:hAnsi="Verdana"/>
          <w:sz w:val="20"/>
          <w:szCs w:val="20"/>
        </w:rPr>
        <w:t>Naliczenie kary umownej z powodu odstąpienia od umowy, nie wyklucza możliwości naliczenia pozostałych kar umownych.</w:t>
      </w:r>
    </w:p>
    <w:p w14:paraId="78591A13" w14:textId="77777777" w:rsidR="00D038C5" w:rsidRPr="001B1234" w:rsidRDefault="00D038C5" w:rsidP="008407DD">
      <w:pPr>
        <w:numPr>
          <w:ilvl w:val="0"/>
          <w:numId w:val="8"/>
        </w:numPr>
        <w:spacing w:before="60" w:line="276" w:lineRule="auto"/>
        <w:jc w:val="both"/>
        <w:rPr>
          <w:rFonts w:ascii="Verdana" w:hAnsi="Verdana"/>
          <w:sz w:val="20"/>
          <w:szCs w:val="20"/>
        </w:rPr>
      </w:pPr>
      <w:r w:rsidRPr="001B1234">
        <w:rPr>
          <w:rFonts w:ascii="Verdana" w:hAnsi="Verdana"/>
          <w:sz w:val="20"/>
          <w:szCs w:val="20"/>
        </w:rPr>
        <w:t>Naliczenie lub zapłata kary umownej nie zwalnia Wykonawc</w:t>
      </w:r>
      <w:r w:rsidR="006515C2" w:rsidRPr="001B1234">
        <w:rPr>
          <w:rFonts w:ascii="Verdana" w:hAnsi="Verdana"/>
          <w:sz w:val="20"/>
          <w:szCs w:val="20"/>
        </w:rPr>
        <w:t>y</w:t>
      </w:r>
      <w:r w:rsidRPr="001B1234">
        <w:rPr>
          <w:rFonts w:ascii="Verdana" w:hAnsi="Verdana"/>
          <w:sz w:val="20"/>
          <w:szCs w:val="20"/>
        </w:rPr>
        <w:t xml:space="preserve"> z obowiązku realizacji umowy.</w:t>
      </w:r>
    </w:p>
    <w:p w14:paraId="0D4A3F1F" w14:textId="77777777" w:rsidR="00D038C5" w:rsidRPr="001B1234" w:rsidRDefault="00D038C5" w:rsidP="008407DD">
      <w:pPr>
        <w:numPr>
          <w:ilvl w:val="0"/>
          <w:numId w:val="8"/>
        </w:numPr>
        <w:spacing w:before="60" w:line="276" w:lineRule="auto"/>
        <w:jc w:val="both"/>
        <w:rPr>
          <w:rFonts w:ascii="Verdana" w:hAnsi="Verdana"/>
          <w:sz w:val="20"/>
          <w:szCs w:val="20"/>
        </w:rPr>
      </w:pPr>
      <w:r w:rsidRPr="001B1234">
        <w:rPr>
          <w:rFonts w:ascii="Verdana" w:hAnsi="Verdana"/>
          <w:sz w:val="20"/>
          <w:szCs w:val="20"/>
        </w:rPr>
        <w:t xml:space="preserve">Zamawiający ma prawo dochodzenia odszkodowania przewyższającego wysokość kar umownych. </w:t>
      </w:r>
    </w:p>
    <w:p w14:paraId="7464313F" w14:textId="77777777" w:rsidR="002D5A92" w:rsidRPr="001B1234" w:rsidRDefault="002D5A92" w:rsidP="006515C2">
      <w:pPr>
        <w:spacing w:line="259" w:lineRule="auto"/>
        <w:jc w:val="center"/>
        <w:rPr>
          <w:rFonts w:ascii="Verdana" w:hAnsi="Verdana"/>
          <w:b/>
          <w:sz w:val="20"/>
          <w:szCs w:val="20"/>
        </w:rPr>
      </w:pPr>
    </w:p>
    <w:p w14:paraId="42C22570" w14:textId="77777777" w:rsidR="008407DD" w:rsidRPr="001B1234" w:rsidRDefault="008407DD" w:rsidP="009B72AE">
      <w:pPr>
        <w:spacing w:line="259" w:lineRule="auto"/>
        <w:jc w:val="center"/>
        <w:rPr>
          <w:rFonts w:ascii="Verdana" w:hAnsi="Verdana"/>
          <w:b/>
          <w:sz w:val="20"/>
          <w:szCs w:val="20"/>
        </w:rPr>
      </w:pPr>
      <w:r w:rsidRPr="001B1234">
        <w:rPr>
          <w:rFonts w:ascii="Verdana" w:hAnsi="Verdana"/>
          <w:b/>
          <w:sz w:val="20"/>
          <w:szCs w:val="20"/>
        </w:rPr>
        <w:t xml:space="preserve">§ </w:t>
      </w:r>
      <w:ins w:id="121" w:author="Szymańska Anna" w:date="2025-07-01T10:06:00Z">
        <w:r w:rsidR="001528CB" w:rsidRPr="001B1234">
          <w:rPr>
            <w:rFonts w:ascii="Verdana" w:hAnsi="Verdana"/>
            <w:b/>
            <w:sz w:val="20"/>
            <w:szCs w:val="20"/>
          </w:rPr>
          <w:t>11</w:t>
        </w:r>
      </w:ins>
      <w:del w:id="122" w:author="Szymańska Anna" w:date="2025-07-01T10:06:00Z">
        <w:r w:rsidRPr="001B1234" w:rsidDel="001528CB">
          <w:rPr>
            <w:rFonts w:ascii="Verdana" w:hAnsi="Verdana"/>
            <w:b/>
            <w:sz w:val="20"/>
            <w:szCs w:val="20"/>
          </w:rPr>
          <w:delText>9</w:delText>
        </w:r>
      </w:del>
    </w:p>
    <w:p w14:paraId="2D2314BA" w14:textId="77777777" w:rsidR="002D5A92" w:rsidRPr="001B1234" w:rsidRDefault="008407DD" w:rsidP="008407DD">
      <w:pPr>
        <w:spacing w:line="276" w:lineRule="auto"/>
        <w:jc w:val="center"/>
        <w:rPr>
          <w:rFonts w:ascii="Verdana" w:hAnsi="Verdana"/>
          <w:b/>
          <w:sz w:val="20"/>
          <w:szCs w:val="20"/>
        </w:rPr>
      </w:pPr>
      <w:r w:rsidRPr="001B1234">
        <w:rPr>
          <w:rFonts w:ascii="Verdana" w:hAnsi="Verdana"/>
          <w:b/>
          <w:sz w:val="20"/>
          <w:szCs w:val="20"/>
        </w:rPr>
        <w:t>GWARANCJA</w:t>
      </w:r>
    </w:p>
    <w:p w14:paraId="35DEF1A6" w14:textId="77777777" w:rsidR="006515C2" w:rsidRPr="001B1234" w:rsidRDefault="006515C2" w:rsidP="006515C2">
      <w:pPr>
        <w:spacing w:line="276" w:lineRule="auto"/>
        <w:jc w:val="center"/>
        <w:rPr>
          <w:rFonts w:ascii="Verdana" w:hAnsi="Verdana"/>
          <w:b/>
          <w:sz w:val="20"/>
          <w:szCs w:val="20"/>
        </w:rPr>
      </w:pPr>
    </w:p>
    <w:p w14:paraId="44E92B1F" w14:textId="77777777" w:rsidR="008407DD" w:rsidRPr="001B1234" w:rsidRDefault="008407DD" w:rsidP="008407DD">
      <w:pPr>
        <w:numPr>
          <w:ilvl w:val="0"/>
          <w:numId w:val="14"/>
        </w:numPr>
        <w:spacing w:after="40" w:line="276" w:lineRule="auto"/>
        <w:ind w:left="357" w:right="34" w:hanging="357"/>
        <w:jc w:val="both"/>
        <w:rPr>
          <w:rFonts w:ascii="Verdana" w:hAnsi="Verdana"/>
          <w:sz w:val="20"/>
        </w:rPr>
      </w:pPr>
      <w:r w:rsidRPr="001B1234">
        <w:rPr>
          <w:rFonts w:ascii="Verdana" w:hAnsi="Verdana"/>
          <w:sz w:val="20"/>
          <w:szCs w:val="20"/>
        </w:rPr>
        <w:t>Wykonawca udziela Zamawiającemu gwarancji na dostarczony przedmiot Umowy</w:t>
      </w:r>
      <w:r w:rsidRPr="001B1234">
        <w:rPr>
          <w:rFonts w:ascii="Verdana" w:hAnsi="Verdana"/>
          <w:sz w:val="20"/>
          <w:szCs w:val="20"/>
        </w:rPr>
        <w:br/>
        <w:t xml:space="preserve">na okres </w:t>
      </w:r>
      <w:r w:rsidR="006515C2" w:rsidRPr="001B1234">
        <w:rPr>
          <w:rFonts w:ascii="Verdana" w:hAnsi="Verdana"/>
          <w:b/>
          <w:sz w:val="20"/>
          <w:szCs w:val="20"/>
        </w:rPr>
        <w:t>_______</w:t>
      </w:r>
      <w:r w:rsidRPr="001B1234">
        <w:rPr>
          <w:rFonts w:ascii="Verdana" w:hAnsi="Verdana"/>
          <w:b/>
          <w:sz w:val="20"/>
          <w:szCs w:val="20"/>
        </w:rPr>
        <w:t xml:space="preserve"> miesięcy</w:t>
      </w:r>
      <w:r w:rsidRPr="001B1234">
        <w:rPr>
          <w:rFonts w:ascii="Verdana" w:hAnsi="Verdana"/>
          <w:bCs/>
          <w:sz w:val="20"/>
          <w:szCs w:val="20"/>
        </w:rPr>
        <w:t xml:space="preserve"> od daty wystawienia faktury za prawidłowo zrealizowanie przedmiotu Umowy</w:t>
      </w:r>
      <w:r w:rsidRPr="001B1234">
        <w:rPr>
          <w:rFonts w:ascii="Verdana" w:hAnsi="Verdana"/>
          <w:b/>
          <w:sz w:val="20"/>
          <w:szCs w:val="20"/>
        </w:rPr>
        <w:t xml:space="preserve">. </w:t>
      </w:r>
      <w:r w:rsidRPr="001B1234">
        <w:rPr>
          <w:rFonts w:ascii="Verdana" w:hAnsi="Verdana"/>
          <w:bCs/>
          <w:i/>
          <w:iCs/>
          <w:sz w:val="18"/>
          <w:szCs w:val="18"/>
        </w:rPr>
        <w:t>(do uzupełnienia zgodnie z deklaracją w ofercie)</w:t>
      </w:r>
    </w:p>
    <w:p w14:paraId="4028187B" w14:textId="77777777" w:rsidR="008407DD" w:rsidRPr="001B1234" w:rsidRDefault="008407DD" w:rsidP="008407DD">
      <w:pPr>
        <w:numPr>
          <w:ilvl w:val="0"/>
          <w:numId w:val="14"/>
        </w:numPr>
        <w:spacing w:line="276" w:lineRule="auto"/>
        <w:jc w:val="both"/>
        <w:rPr>
          <w:rFonts w:ascii="Verdana" w:hAnsi="Verdana"/>
          <w:sz w:val="20"/>
          <w:szCs w:val="20"/>
        </w:rPr>
      </w:pPr>
      <w:r w:rsidRPr="001B1234">
        <w:rPr>
          <w:rFonts w:ascii="Verdana" w:hAnsi="Verdana"/>
          <w:sz w:val="20"/>
        </w:rPr>
        <w:t xml:space="preserve">Wykonawca przystąpi do usuwania wad, jeżeli takie wystąpią, w terminie </w:t>
      </w:r>
      <w:r w:rsidRPr="001B1234">
        <w:rPr>
          <w:rFonts w:ascii="Verdana" w:hAnsi="Verdana"/>
          <w:b/>
          <w:bCs/>
          <w:sz w:val="20"/>
        </w:rPr>
        <w:t>7</w:t>
      </w:r>
      <w:r w:rsidRPr="001B1234">
        <w:rPr>
          <w:rFonts w:ascii="Verdana" w:hAnsi="Verdana"/>
          <w:sz w:val="20"/>
        </w:rPr>
        <w:t xml:space="preserve"> dni od ich zgłoszenia przez Zamawiającego faksem lub e-mailem.</w:t>
      </w:r>
    </w:p>
    <w:p w14:paraId="5D4006D1" w14:textId="77777777" w:rsidR="008407DD" w:rsidRPr="001B1234" w:rsidRDefault="008407DD" w:rsidP="008407DD">
      <w:pPr>
        <w:numPr>
          <w:ilvl w:val="0"/>
          <w:numId w:val="14"/>
        </w:numPr>
        <w:spacing w:line="276" w:lineRule="auto"/>
        <w:jc w:val="both"/>
        <w:rPr>
          <w:rFonts w:ascii="Verdana" w:hAnsi="Verdana"/>
          <w:sz w:val="20"/>
          <w:szCs w:val="20"/>
        </w:rPr>
      </w:pPr>
      <w:r w:rsidRPr="001B1234">
        <w:rPr>
          <w:rFonts w:ascii="Verdana" w:hAnsi="Verdana"/>
          <w:sz w:val="20"/>
        </w:rPr>
        <w:t xml:space="preserve">Jeżeli Wykonawca nie usunie wad w terminie </w:t>
      </w:r>
      <w:r w:rsidRPr="001B1234">
        <w:rPr>
          <w:rFonts w:ascii="Verdana" w:hAnsi="Verdana"/>
          <w:b/>
          <w:bCs/>
          <w:sz w:val="20"/>
        </w:rPr>
        <w:t>7</w:t>
      </w:r>
      <w:r w:rsidRPr="001B1234">
        <w:rPr>
          <w:rFonts w:ascii="Verdana" w:hAnsi="Verdana"/>
          <w:sz w:val="20"/>
        </w:rPr>
        <w:t xml:space="preserve"> dni od daty zgłoszenia wad przez Zamawiającego, lub w terminie ustalonym przez strony, to Zamawiający może zlecić ich usunięcie stronie trzeciej na koszt </w:t>
      </w:r>
      <w:r w:rsidR="006515C2" w:rsidRPr="001B1234">
        <w:rPr>
          <w:rFonts w:ascii="Verdana" w:hAnsi="Verdana"/>
          <w:sz w:val="20"/>
        </w:rPr>
        <w:t xml:space="preserve">i ryzyko </w:t>
      </w:r>
      <w:r w:rsidRPr="001B1234">
        <w:rPr>
          <w:rFonts w:ascii="Verdana" w:hAnsi="Verdana"/>
          <w:sz w:val="20"/>
        </w:rPr>
        <w:t>Wykonawcy bez dodatkowego wezwania, bez konieczności uzyskania zgody sądu.</w:t>
      </w:r>
    </w:p>
    <w:p w14:paraId="7C525B7C" w14:textId="77777777" w:rsidR="008407DD" w:rsidRPr="001B1234" w:rsidRDefault="008407DD" w:rsidP="008407DD">
      <w:pPr>
        <w:spacing w:after="40" w:line="276" w:lineRule="auto"/>
        <w:ind w:left="357" w:right="34"/>
        <w:jc w:val="both"/>
        <w:rPr>
          <w:rFonts w:ascii="Verdana" w:hAnsi="Verdana"/>
          <w:sz w:val="20"/>
        </w:rPr>
      </w:pPr>
    </w:p>
    <w:p w14:paraId="7E8CA2E6" w14:textId="77777777" w:rsidR="008407DD" w:rsidRPr="001B1234" w:rsidRDefault="008407DD" w:rsidP="008407DD">
      <w:pPr>
        <w:spacing w:before="120" w:line="276" w:lineRule="auto"/>
        <w:jc w:val="center"/>
        <w:rPr>
          <w:rFonts w:ascii="Verdana" w:hAnsi="Verdana"/>
          <w:b/>
          <w:sz w:val="20"/>
          <w:szCs w:val="20"/>
        </w:rPr>
      </w:pPr>
      <w:r w:rsidRPr="001B1234">
        <w:rPr>
          <w:rFonts w:ascii="Verdana" w:hAnsi="Verdana"/>
          <w:b/>
          <w:sz w:val="20"/>
          <w:szCs w:val="20"/>
        </w:rPr>
        <w:t>§ 1</w:t>
      </w:r>
      <w:ins w:id="123" w:author="Szymańska Anna" w:date="2025-07-01T10:06:00Z">
        <w:r w:rsidR="001528CB" w:rsidRPr="001B1234">
          <w:rPr>
            <w:rFonts w:ascii="Verdana" w:hAnsi="Verdana"/>
            <w:b/>
            <w:sz w:val="20"/>
            <w:szCs w:val="20"/>
          </w:rPr>
          <w:t>2</w:t>
        </w:r>
      </w:ins>
      <w:del w:id="124" w:author="Szymańska Anna" w:date="2025-07-01T10:06:00Z">
        <w:r w:rsidRPr="001B1234" w:rsidDel="001528CB">
          <w:rPr>
            <w:rFonts w:ascii="Verdana" w:hAnsi="Verdana"/>
            <w:b/>
            <w:sz w:val="20"/>
            <w:szCs w:val="20"/>
          </w:rPr>
          <w:delText>0</w:delText>
        </w:r>
      </w:del>
    </w:p>
    <w:p w14:paraId="74523F52" w14:textId="77777777" w:rsidR="008407DD" w:rsidRPr="001B1234" w:rsidRDefault="008407DD" w:rsidP="008407DD">
      <w:pPr>
        <w:spacing w:line="276" w:lineRule="auto"/>
        <w:jc w:val="center"/>
        <w:rPr>
          <w:rFonts w:ascii="Verdana" w:hAnsi="Verdana"/>
          <w:b/>
          <w:sz w:val="20"/>
          <w:szCs w:val="20"/>
        </w:rPr>
      </w:pPr>
      <w:r w:rsidRPr="001B1234">
        <w:rPr>
          <w:rFonts w:ascii="Verdana" w:hAnsi="Verdana"/>
          <w:b/>
          <w:sz w:val="20"/>
          <w:szCs w:val="20"/>
        </w:rPr>
        <w:t>ODSTĄPIENIE OD UMOWY</w:t>
      </w:r>
    </w:p>
    <w:p w14:paraId="1254310A" w14:textId="77777777" w:rsidR="002D5A92" w:rsidRPr="001B1234" w:rsidRDefault="002D5A92" w:rsidP="008407DD">
      <w:pPr>
        <w:spacing w:line="276" w:lineRule="auto"/>
        <w:jc w:val="center"/>
        <w:rPr>
          <w:rFonts w:ascii="Verdana" w:hAnsi="Verdana"/>
          <w:b/>
          <w:sz w:val="20"/>
          <w:szCs w:val="20"/>
        </w:rPr>
      </w:pPr>
    </w:p>
    <w:p w14:paraId="42EA1709" w14:textId="77777777" w:rsidR="008407DD" w:rsidRPr="001B1234" w:rsidRDefault="008407DD" w:rsidP="008407DD">
      <w:pPr>
        <w:numPr>
          <w:ilvl w:val="0"/>
          <w:numId w:val="9"/>
        </w:numPr>
        <w:spacing w:after="20" w:line="276" w:lineRule="auto"/>
        <w:jc w:val="both"/>
        <w:rPr>
          <w:rFonts w:ascii="Verdana" w:hAnsi="Verdana"/>
          <w:sz w:val="20"/>
          <w:szCs w:val="20"/>
        </w:rPr>
      </w:pPr>
      <w:r w:rsidRPr="001B1234">
        <w:rPr>
          <w:rFonts w:ascii="Verdana" w:hAnsi="Verdana"/>
          <w:sz w:val="20"/>
          <w:szCs w:val="20"/>
        </w:rPr>
        <w:t>Zamawiającemu przysługuje prawo do odstąpienia od Umowy, jeżeli:</w:t>
      </w:r>
    </w:p>
    <w:p w14:paraId="29829C46" w14:textId="77777777" w:rsidR="008407DD" w:rsidRPr="001B1234" w:rsidRDefault="008407DD" w:rsidP="009B72AE">
      <w:pPr>
        <w:numPr>
          <w:ilvl w:val="0"/>
          <w:numId w:val="12"/>
        </w:numPr>
        <w:tabs>
          <w:tab w:val="clear" w:pos="624"/>
          <w:tab w:val="num" w:pos="851"/>
        </w:tabs>
        <w:spacing w:after="20" w:line="276" w:lineRule="auto"/>
        <w:ind w:left="851"/>
        <w:jc w:val="both"/>
        <w:rPr>
          <w:rFonts w:ascii="Verdana" w:hAnsi="Verdana"/>
          <w:sz w:val="20"/>
          <w:szCs w:val="20"/>
        </w:rPr>
      </w:pPr>
      <w:r w:rsidRPr="001B1234">
        <w:rPr>
          <w:rFonts w:ascii="Verdana" w:hAnsi="Verdana"/>
          <w:sz w:val="20"/>
          <w:szCs w:val="20"/>
        </w:rPr>
        <w:t xml:space="preserve">wystąpi istotna zmiana okoliczności powodująca, że wykonanie Umowy nie leży w interesie publicznym, czego nie można było przewidzieć w chwili zawarcia Umowy – odstąpienie od umowy w tym przypadku może nastąpić w terminie </w:t>
      </w:r>
      <w:r w:rsidRPr="001B1234">
        <w:rPr>
          <w:rFonts w:ascii="Verdana" w:hAnsi="Verdana"/>
          <w:b/>
          <w:sz w:val="20"/>
          <w:szCs w:val="20"/>
        </w:rPr>
        <w:t>7 dni</w:t>
      </w:r>
      <w:r w:rsidRPr="001B1234">
        <w:rPr>
          <w:rFonts w:ascii="Verdana" w:hAnsi="Verdana"/>
          <w:sz w:val="20"/>
          <w:szCs w:val="20"/>
        </w:rPr>
        <w:t xml:space="preserve"> od  powzięcia wiadomości o  powyższych okolicznościach. W takim wypadku Wykonawca może jedynie żądać wynagrodzenia należnego mu z tytułu wykonania części Umowy,</w:t>
      </w:r>
    </w:p>
    <w:p w14:paraId="12B1E167" w14:textId="77777777" w:rsidR="008407DD" w:rsidRPr="001B1234" w:rsidRDefault="008407DD" w:rsidP="009B72AE">
      <w:pPr>
        <w:numPr>
          <w:ilvl w:val="0"/>
          <w:numId w:val="12"/>
        </w:numPr>
        <w:tabs>
          <w:tab w:val="clear" w:pos="624"/>
          <w:tab w:val="num" w:pos="851"/>
        </w:tabs>
        <w:spacing w:after="20" w:line="276" w:lineRule="auto"/>
        <w:ind w:left="851"/>
        <w:jc w:val="both"/>
        <w:rPr>
          <w:rFonts w:ascii="Verdana" w:hAnsi="Verdana"/>
          <w:sz w:val="20"/>
          <w:szCs w:val="20"/>
        </w:rPr>
      </w:pPr>
      <w:r w:rsidRPr="001B1234">
        <w:rPr>
          <w:rFonts w:ascii="Verdana" w:hAnsi="Verdana"/>
          <w:sz w:val="20"/>
          <w:szCs w:val="20"/>
        </w:rPr>
        <w:t>w wyniku wszczętego postępowania egzekucyjnego nastąpi zajęcie majątku Wykonawcy lub jego znacznej części.</w:t>
      </w:r>
    </w:p>
    <w:p w14:paraId="4D20FA31" w14:textId="77777777" w:rsidR="008407DD" w:rsidRPr="001B1234" w:rsidRDefault="008407DD" w:rsidP="008407DD">
      <w:pPr>
        <w:numPr>
          <w:ilvl w:val="0"/>
          <w:numId w:val="9"/>
        </w:numPr>
        <w:spacing w:after="60" w:line="276" w:lineRule="auto"/>
        <w:jc w:val="both"/>
        <w:rPr>
          <w:rFonts w:ascii="Verdana" w:hAnsi="Verdana"/>
          <w:sz w:val="20"/>
          <w:szCs w:val="20"/>
        </w:rPr>
      </w:pPr>
      <w:r w:rsidRPr="001B1234">
        <w:rPr>
          <w:rFonts w:ascii="Verdana" w:hAnsi="Verdana"/>
          <w:sz w:val="20"/>
          <w:szCs w:val="20"/>
        </w:rPr>
        <w:t>Wykonawcy przysługuje prawo odstąpienia od Umowy,</w:t>
      </w:r>
      <w:r w:rsidR="002D5A92" w:rsidRPr="001B1234">
        <w:rPr>
          <w:rFonts w:ascii="Verdana" w:hAnsi="Verdana"/>
          <w:sz w:val="20"/>
          <w:szCs w:val="20"/>
        </w:rPr>
        <w:t xml:space="preserve"> </w:t>
      </w:r>
      <w:r w:rsidRPr="001B1234">
        <w:rPr>
          <w:rFonts w:ascii="Verdana" w:hAnsi="Verdana"/>
          <w:sz w:val="20"/>
          <w:szCs w:val="20"/>
        </w:rPr>
        <w:t>jeżeli Zamawiający zawiadomi Wykonawcę, iż wobec zaistnienia uprzednio nieprzewidzianych okoliczności nie będzie mógł spełnić swoich zobowiązań Umownych wobec Wykonawcy.</w:t>
      </w:r>
    </w:p>
    <w:p w14:paraId="052B1879" w14:textId="77777777" w:rsidR="008407DD" w:rsidRPr="001B1234" w:rsidRDefault="008407DD" w:rsidP="008407DD">
      <w:pPr>
        <w:numPr>
          <w:ilvl w:val="0"/>
          <w:numId w:val="9"/>
        </w:numPr>
        <w:spacing w:after="60" w:line="276" w:lineRule="auto"/>
        <w:jc w:val="both"/>
        <w:rPr>
          <w:rFonts w:ascii="Verdana" w:hAnsi="Verdana"/>
          <w:sz w:val="20"/>
          <w:szCs w:val="20"/>
        </w:rPr>
      </w:pPr>
      <w:r w:rsidRPr="001B1234">
        <w:rPr>
          <w:rFonts w:ascii="Verdana" w:hAnsi="Verdana"/>
          <w:sz w:val="20"/>
          <w:szCs w:val="20"/>
        </w:rPr>
        <w:t xml:space="preserve">Odstąpienie od Umowy powinno nastąpić w formie pisemnej w terminie </w:t>
      </w:r>
      <w:r w:rsidR="002D5A92" w:rsidRPr="001B1234">
        <w:rPr>
          <w:rFonts w:ascii="Verdana" w:hAnsi="Verdana"/>
          <w:b/>
          <w:sz w:val="20"/>
          <w:szCs w:val="20"/>
        </w:rPr>
        <w:t>14</w:t>
      </w:r>
      <w:r w:rsidR="002D5A92" w:rsidRPr="001B1234">
        <w:rPr>
          <w:rFonts w:ascii="Verdana" w:hAnsi="Verdana"/>
          <w:sz w:val="20"/>
          <w:szCs w:val="20"/>
        </w:rPr>
        <w:t xml:space="preserve"> </w:t>
      </w:r>
      <w:r w:rsidRPr="001B1234">
        <w:rPr>
          <w:rFonts w:ascii="Verdana" w:hAnsi="Verdana"/>
          <w:sz w:val="20"/>
          <w:szCs w:val="20"/>
        </w:rPr>
        <w:t>dni od daty powzięcia wiadomości o zaistnieniu okoliczności określonych w ust. 1</w:t>
      </w:r>
      <w:r w:rsidR="002D5A92" w:rsidRPr="001B1234">
        <w:rPr>
          <w:rFonts w:ascii="Verdana" w:hAnsi="Verdana"/>
          <w:sz w:val="20"/>
          <w:szCs w:val="20"/>
        </w:rPr>
        <w:t xml:space="preserve"> lub 2 </w:t>
      </w:r>
      <w:r w:rsidRPr="001B1234">
        <w:rPr>
          <w:rFonts w:ascii="Verdana" w:hAnsi="Verdana"/>
          <w:sz w:val="20"/>
          <w:szCs w:val="20"/>
        </w:rPr>
        <w:t>i musi zawierać uzasadnienie.</w:t>
      </w:r>
    </w:p>
    <w:p w14:paraId="6156984C" w14:textId="77777777" w:rsidR="008407DD" w:rsidRPr="001B1234" w:rsidRDefault="008407DD" w:rsidP="008407DD">
      <w:pPr>
        <w:numPr>
          <w:ilvl w:val="0"/>
          <w:numId w:val="9"/>
        </w:numPr>
        <w:spacing w:after="20" w:line="276" w:lineRule="auto"/>
        <w:jc w:val="both"/>
        <w:rPr>
          <w:rFonts w:ascii="Verdana" w:hAnsi="Verdana"/>
          <w:sz w:val="20"/>
          <w:szCs w:val="20"/>
        </w:rPr>
      </w:pPr>
      <w:r w:rsidRPr="001B1234">
        <w:rPr>
          <w:rFonts w:ascii="Verdana" w:hAnsi="Verdana"/>
          <w:sz w:val="20"/>
          <w:szCs w:val="20"/>
        </w:rPr>
        <w:t xml:space="preserve">W przypadku odstąpienia od Umowy </w:t>
      </w:r>
      <w:r w:rsidR="002D5A92" w:rsidRPr="001B1234">
        <w:rPr>
          <w:rFonts w:ascii="Verdana" w:hAnsi="Verdana"/>
          <w:sz w:val="20"/>
          <w:szCs w:val="20"/>
        </w:rPr>
        <w:t xml:space="preserve">- </w:t>
      </w:r>
      <w:r w:rsidRPr="001B1234">
        <w:rPr>
          <w:rFonts w:ascii="Verdana" w:hAnsi="Verdana"/>
          <w:sz w:val="20"/>
          <w:szCs w:val="20"/>
        </w:rPr>
        <w:t>Wykonawcę oraz Zamawiającego obciążają następujące obowiązki szczegółowe:</w:t>
      </w:r>
    </w:p>
    <w:p w14:paraId="521D7A3E" w14:textId="77777777" w:rsidR="008407DD" w:rsidRPr="001B1234" w:rsidRDefault="008407DD" w:rsidP="009B72AE">
      <w:pPr>
        <w:numPr>
          <w:ilvl w:val="0"/>
          <w:numId w:val="13"/>
        </w:numPr>
        <w:tabs>
          <w:tab w:val="clear" w:pos="624"/>
          <w:tab w:val="num" w:pos="851"/>
        </w:tabs>
        <w:spacing w:after="20" w:line="276" w:lineRule="auto"/>
        <w:ind w:left="851"/>
        <w:jc w:val="both"/>
        <w:rPr>
          <w:rFonts w:ascii="Verdana" w:hAnsi="Verdana"/>
          <w:sz w:val="20"/>
          <w:szCs w:val="20"/>
        </w:rPr>
      </w:pPr>
      <w:r w:rsidRPr="001B1234">
        <w:rPr>
          <w:rFonts w:ascii="Verdana" w:hAnsi="Verdana"/>
          <w:sz w:val="20"/>
          <w:szCs w:val="20"/>
        </w:rPr>
        <w:t xml:space="preserve">Wykonawca sporządzi wykaz asortymentu, który został przez Wykonawcę dostarczony. </w:t>
      </w:r>
    </w:p>
    <w:p w14:paraId="4FE7862C" w14:textId="77777777" w:rsidR="008407DD" w:rsidRPr="001B1234" w:rsidRDefault="008407DD" w:rsidP="009B72AE">
      <w:pPr>
        <w:numPr>
          <w:ilvl w:val="0"/>
          <w:numId w:val="13"/>
        </w:numPr>
        <w:tabs>
          <w:tab w:val="clear" w:pos="624"/>
          <w:tab w:val="num" w:pos="851"/>
        </w:tabs>
        <w:spacing w:after="20" w:line="276" w:lineRule="auto"/>
        <w:ind w:left="851"/>
        <w:jc w:val="both"/>
        <w:rPr>
          <w:rFonts w:ascii="Verdana" w:hAnsi="Verdana"/>
          <w:sz w:val="20"/>
          <w:szCs w:val="20"/>
        </w:rPr>
      </w:pPr>
      <w:r w:rsidRPr="001B1234">
        <w:rPr>
          <w:rFonts w:ascii="Verdana" w:hAnsi="Verdana"/>
          <w:sz w:val="20"/>
          <w:szCs w:val="20"/>
        </w:rPr>
        <w:t>Zamawiający</w:t>
      </w:r>
      <w:r w:rsidR="0039284C" w:rsidRPr="001B1234">
        <w:rPr>
          <w:rFonts w:ascii="Verdana" w:hAnsi="Verdana"/>
          <w:sz w:val="20"/>
          <w:szCs w:val="20"/>
        </w:rPr>
        <w:t xml:space="preserve"> -</w:t>
      </w:r>
      <w:r w:rsidRPr="001B1234">
        <w:rPr>
          <w:rFonts w:ascii="Verdana" w:hAnsi="Verdana"/>
          <w:sz w:val="20"/>
          <w:szCs w:val="20"/>
        </w:rPr>
        <w:t xml:space="preserve"> w razie odstąpienia od Umowy z przyczyn, za które Wykonawca </w:t>
      </w:r>
      <w:r w:rsidRPr="001B1234">
        <w:rPr>
          <w:rFonts w:ascii="Verdana" w:hAnsi="Verdana"/>
          <w:sz w:val="20"/>
          <w:szCs w:val="20"/>
        </w:rPr>
        <w:br/>
        <w:t>nie odpowiada</w:t>
      </w:r>
      <w:r w:rsidR="0039284C" w:rsidRPr="001B1234">
        <w:rPr>
          <w:rFonts w:ascii="Verdana" w:hAnsi="Verdana"/>
          <w:sz w:val="20"/>
          <w:szCs w:val="20"/>
        </w:rPr>
        <w:t xml:space="preserve"> -</w:t>
      </w:r>
      <w:r w:rsidRPr="001B1234">
        <w:rPr>
          <w:rFonts w:ascii="Verdana" w:hAnsi="Verdana"/>
          <w:sz w:val="20"/>
          <w:szCs w:val="20"/>
        </w:rPr>
        <w:t xml:space="preserve"> wypłaci Wykonawcy wynagrodzenie należne mu z tytułu wykonania części Umowy w zakresie </w:t>
      </w:r>
      <w:r w:rsidR="002D5A92" w:rsidRPr="001B1234">
        <w:rPr>
          <w:rFonts w:ascii="Verdana" w:hAnsi="Verdana"/>
          <w:sz w:val="20"/>
          <w:szCs w:val="20"/>
        </w:rPr>
        <w:t>wynikającym z zaakceptowanego przez niego</w:t>
      </w:r>
      <w:r w:rsidRPr="001B1234">
        <w:rPr>
          <w:rFonts w:ascii="Verdana" w:hAnsi="Verdana"/>
          <w:sz w:val="20"/>
          <w:szCs w:val="20"/>
        </w:rPr>
        <w:t xml:space="preserve"> wykaz</w:t>
      </w:r>
      <w:r w:rsidR="002D5A92" w:rsidRPr="001B1234">
        <w:rPr>
          <w:rFonts w:ascii="Verdana" w:hAnsi="Verdana"/>
          <w:sz w:val="20"/>
          <w:szCs w:val="20"/>
        </w:rPr>
        <w:t>u</w:t>
      </w:r>
      <w:r w:rsidR="0039284C" w:rsidRPr="001B1234">
        <w:rPr>
          <w:rFonts w:ascii="Verdana" w:hAnsi="Verdana"/>
          <w:sz w:val="20"/>
          <w:szCs w:val="20"/>
        </w:rPr>
        <w:t xml:space="preserve"> Wykonawcy</w:t>
      </w:r>
      <w:r w:rsidRPr="001B1234">
        <w:rPr>
          <w:rFonts w:ascii="Verdana" w:hAnsi="Verdana"/>
          <w:sz w:val="20"/>
          <w:szCs w:val="20"/>
        </w:rPr>
        <w:t>.</w:t>
      </w:r>
    </w:p>
    <w:p w14:paraId="0013242C" w14:textId="77777777" w:rsidR="008407DD" w:rsidRPr="001B1234" w:rsidRDefault="008407DD" w:rsidP="008407DD">
      <w:pPr>
        <w:numPr>
          <w:ilvl w:val="0"/>
          <w:numId w:val="9"/>
        </w:numPr>
        <w:spacing w:after="60" w:line="276" w:lineRule="auto"/>
        <w:jc w:val="both"/>
        <w:rPr>
          <w:rFonts w:ascii="Verdana" w:eastAsia="Arial Unicode MS" w:hAnsi="Verdana"/>
          <w:sz w:val="20"/>
          <w:szCs w:val="20"/>
        </w:rPr>
      </w:pPr>
      <w:r w:rsidRPr="001B1234">
        <w:rPr>
          <w:rFonts w:ascii="Verdana" w:hAnsi="Verdana"/>
          <w:sz w:val="20"/>
          <w:szCs w:val="20"/>
        </w:rPr>
        <w:t>Zamawiający zastrzega sobie prawo dochodzenia roszczeń z tytułu poniesion</w:t>
      </w:r>
      <w:r w:rsidR="0039284C" w:rsidRPr="001B1234">
        <w:rPr>
          <w:rFonts w:ascii="Verdana" w:hAnsi="Verdana"/>
          <w:sz w:val="20"/>
          <w:szCs w:val="20"/>
        </w:rPr>
        <w:t>ej szkody,</w:t>
      </w:r>
      <w:r w:rsidRPr="001B1234">
        <w:rPr>
          <w:rFonts w:ascii="Verdana" w:hAnsi="Verdana"/>
          <w:sz w:val="20"/>
          <w:szCs w:val="20"/>
        </w:rPr>
        <w:t xml:space="preserve"> w wypadku odstąpienia od Umowy z przyczyn leżących po stronie Wykonawcy.</w:t>
      </w:r>
    </w:p>
    <w:p w14:paraId="795F6BD2" w14:textId="77777777" w:rsidR="008407DD" w:rsidRPr="001B1234" w:rsidRDefault="008407DD" w:rsidP="008407DD">
      <w:pPr>
        <w:pStyle w:val="Akapitzlist"/>
        <w:spacing w:before="120"/>
        <w:ind w:left="397"/>
        <w:jc w:val="center"/>
        <w:rPr>
          <w:rFonts w:ascii="Verdana" w:hAnsi="Verdana"/>
          <w:b/>
          <w:sz w:val="20"/>
        </w:rPr>
      </w:pPr>
      <w:r w:rsidRPr="001B1234">
        <w:rPr>
          <w:rFonts w:ascii="Verdana" w:hAnsi="Verdana"/>
          <w:b/>
          <w:sz w:val="20"/>
        </w:rPr>
        <w:t>§ 1</w:t>
      </w:r>
      <w:ins w:id="125" w:author="Szymańska Anna" w:date="2025-07-01T10:06:00Z">
        <w:r w:rsidR="001528CB" w:rsidRPr="001B1234">
          <w:rPr>
            <w:rFonts w:ascii="Verdana" w:hAnsi="Verdana"/>
            <w:b/>
            <w:sz w:val="20"/>
          </w:rPr>
          <w:t>3</w:t>
        </w:r>
      </w:ins>
      <w:del w:id="126" w:author="Szymańska Anna" w:date="2025-07-01T10:06:00Z">
        <w:r w:rsidRPr="001B1234" w:rsidDel="001528CB">
          <w:rPr>
            <w:rFonts w:ascii="Verdana" w:hAnsi="Verdana"/>
            <w:b/>
            <w:sz w:val="20"/>
          </w:rPr>
          <w:delText>1</w:delText>
        </w:r>
      </w:del>
    </w:p>
    <w:p w14:paraId="5CB84E33" w14:textId="77777777" w:rsidR="008407DD" w:rsidRPr="001B1234" w:rsidRDefault="008407DD" w:rsidP="008407DD">
      <w:pPr>
        <w:pStyle w:val="Akapitzlist"/>
        <w:spacing w:before="120"/>
        <w:ind w:left="397"/>
        <w:jc w:val="center"/>
        <w:rPr>
          <w:rFonts w:ascii="Verdana" w:hAnsi="Verdana"/>
          <w:b/>
          <w:sz w:val="20"/>
        </w:rPr>
      </w:pPr>
      <w:r w:rsidRPr="001B1234">
        <w:rPr>
          <w:rFonts w:ascii="Verdana" w:hAnsi="Verdana"/>
          <w:b/>
          <w:sz w:val="20"/>
        </w:rPr>
        <w:t>OCHRONA DANYCH OSOBOWYCH</w:t>
      </w:r>
    </w:p>
    <w:p w14:paraId="259CEC32" w14:textId="77777777" w:rsidR="00645DB7" w:rsidRPr="001B1234" w:rsidRDefault="00645DB7" w:rsidP="008407DD">
      <w:pPr>
        <w:pStyle w:val="Akapitzlist"/>
        <w:spacing w:before="120"/>
        <w:ind w:left="397"/>
        <w:jc w:val="center"/>
        <w:rPr>
          <w:rFonts w:ascii="Verdana" w:hAnsi="Verdana"/>
          <w:b/>
          <w:sz w:val="20"/>
        </w:rPr>
      </w:pPr>
    </w:p>
    <w:p w14:paraId="101E02B3" w14:textId="77777777" w:rsidR="008407DD" w:rsidRPr="001B1234" w:rsidRDefault="008407DD" w:rsidP="009B72AE">
      <w:pPr>
        <w:numPr>
          <w:ilvl w:val="0"/>
          <w:numId w:val="16"/>
        </w:numPr>
        <w:spacing w:line="276" w:lineRule="auto"/>
        <w:ind w:left="284" w:right="-1" w:hanging="284"/>
        <w:jc w:val="both"/>
        <w:rPr>
          <w:rFonts w:ascii="Verdana" w:hAnsi="Verdana"/>
          <w:sz w:val="20"/>
        </w:rPr>
      </w:pPr>
      <w:r w:rsidRPr="001B1234">
        <w:rPr>
          <w:rFonts w:ascii="Verdana" w:hAnsi="Verdana"/>
          <w:sz w:val="20"/>
        </w:rPr>
        <w:t xml:space="preserve">W związku z zawarciem i wykonywaniem niniejszej Umowy każda ze stron będzie samodzielnie i niezależnie od drugiej strony odpowiadać za przetwarzanie danych osobowych zgodnie z przepisami Rozporządzenia Parlamentu Europejskiego i Rady (UE) 2016/679 z dnia 27 kwietnia 2016 r. w sprawie ochrony osób fizycznych w związku </w:t>
      </w:r>
      <w:r w:rsidRPr="001B1234">
        <w:rPr>
          <w:rFonts w:ascii="Verdana" w:hAnsi="Verdana"/>
          <w:sz w:val="20"/>
        </w:rPr>
        <w:br/>
        <w:t xml:space="preserve">z przetwarzaniem danych osobowych i w sprawie swobodnego przepływu takich danych oraz uchylenia dyrektywy 95/46/WE (dalej „RODO”). </w:t>
      </w:r>
    </w:p>
    <w:p w14:paraId="6A5A39E8" w14:textId="77777777" w:rsidR="008407DD" w:rsidRPr="001B1234" w:rsidRDefault="008407DD" w:rsidP="009B72AE">
      <w:pPr>
        <w:numPr>
          <w:ilvl w:val="0"/>
          <w:numId w:val="16"/>
        </w:numPr>
        <w:spacing w:line="276" w:lineRule="auto"/>
        <w:ind w:left="284" w:right="-1" w:hanging="284"/>
        <w:jc w:val="both"/>
        <w:rPr>
          <w:rFonts w:ascii="Verdana" w:hAnsi="Verdana"/>
          <w:sz w:val="20"/>
        </w:rPr>
      </w:pPr>
      <w:r w:rsidRPr="001B1234">
        <w:rPr>
          <w:rFonts w:ascii="Verdana" w:hAnsi="Verdana"/>
          <w:sz w:val="20"/>
        </w:rPr>
        <w:t>Administratorem danych osobowych po stronie Zamawiającego jest Generalny Dyrektor Dróg Krajowych i Autostrad. Administratorem danych osobowych po stronie Wykonawcy jest __________________________.</w:t>
      </w:r>
    </w:p>
    <w:p w14:paraId="226C71EB" w14:textId="77777777" w:rsidR="009B72AE" w:rsidRPr="001B1234" w:rsidRDefault="00971B10" w:rsidP="009B72AE">
      <w:pPr>
        <w:pStyle w:val="Akapitzlist"/>
        <w:numPr>
          <w:ilvl w:val="0"/>
          <w:numId w:val="16"/>
        </w:numPr>
        <w:spacing w:line="360" w:lineRule="auto"/>
        <w:ind w:left="284" w:hanging="284"/>
        <w:jc w:val="both"/>
        <w:rPr>
          <w:rFonts w:ascii="Verdana" w:hAnsi="Verdana"/>
          <w:sz w:val="20"/>
          <w:szCs w:val="20"/>
        </w:rPr>
      </w:pPr>
      <w:r w:rsidRPr="001B1234">
        <w:rPr>
          <w:rFonts w:ascii="Verdana" w:hAnsi="Verdana"/>
          <w:sz w:val="20"/>
          <w:szCs w:val="20"/>
        </w:rPr>
        <w:t>Wykonawca zobowiązuje się poinformować wszystkie osoby fizyczne związane z realizacją niniejszej umowy (w tym osoby fizyczne prowadzące działalność gospodarczą), których dane osobowe w jakiejkolwiek formie będą udostępnione przez Wykonawcę Zamawiającemu lub które Wykonawca pozyska, jako podmiot przetwarzający działający w imieniu Zamawiającego, o fakcie rozpoczęcia przetwarzania tych danych osobowych przez Zamawiającego.</w:t>
      </w:r>
    </w:p>
    <w:p w14:paraId="355B08C8" w14:textId="77777777" w:rsidR="00971B10" w:rsidRPr="001B1234" w:rsidRDefault="00971B10" w:rsidP="009B72AE">
      <w:pPr>
        <w:pStyle w:val="Akapitzlist"/>
        <w:numPr>
          <w:ilvl w:val="0"/>
          <w:numId w:val="16"/>
        </w:numPr>
        <w:spacing w:line="360" w:lineRule="auto"/>
        <w:ind w:left="284" w:hanging="284"/>
        <w:jc w:val="both"/>
        <w:rPr>
          <w:rFonts w:ascii="Verdana" w:hAnsi="Verdana"/>
          <w:sz w:val="20"/>
          <w:szCs w:val="20"/>
        </w:rPr>
      </w:pPr>
      <w:r w:rsidRPr="001B1234">
        <w:rPr>
          <w:rFonts w:ascii="Verdana" w:hAnsi="Verdana"/>
          <w:sz w:val="20"/>
          <w:szCs w:val="20"/>
        </w:rPr>
        <w:t xml:space="preserve">Obowiązek, o którym mowa w ust. </w:t>
      </w:r>
      <w:r w:rsidR="009B72AE" w:rsidRPr="001B1234">
        <w:rPr>
          <w:rFonts w:ascii="Verdana" w:hAnsi="Verdana"/>
          <w:sz w:val="20"/>
          <w:szCs w:val="20"/>
        </w:rPr>
        <w:t>3</w:t>
      </w:r>
      <w:r w:rsidRPr="001B1234">
        <w:rPr>
          <w:rFonts w:ascii="Verdana" w:hAnsi="Verdana"/>
          <w:sz w:val="20"/>
          <w:szCs w:val="20"/>
        </w:rPr>
        <w:t xml:space="preserve">, zostanie wykonany poprzez przekazanie osobom, których dane osobowe przetwarza Zamawiający  aktualnej klauzuli informacyjnej dostępnej na stronie internetowej </w:t>
      </w:r>
      <w:r w:rsidR="00687106" w:rsidRPr="001B1234">
        <w:fldChar w:fldCharType="begin"/>
      </w:r>
      <w:r w:rsidR="00687106" w:rsidRPr="001B1234">
        <w:instrText xml:space="preserve"> HYPERLINK "https://www.gddkia.gov.pl/frontend/web/userfiles/articles/i/informacje-dotyczace-przetwarzan_40963/klauzla%20dla%20kontrahent%C3%B3w.pdf" </w:instrText>
      </w:r>
      <w:r w:rsidR="00687106" w:rsidRPr="001B1234">
        <w:rPr>
          <w:rPrChange w:id="127" w:author="Szymańska Anna" w:date="2025-07-16T13:34:00Z" w16du:dateUtc="2025-07-16T11:34:00Z">
            <w:rPr>
              <w:color w:val="000000" w:themeColor="text1"/>
            </w:rPr>
          </w:rPrChange>
        </w:rPr>
      </w:r>
      <w:r w:rsidR="00687106" w:rsidRPr="001B1234">
        <w:rPr>
          <w:rPrChange w:id="128" w:author="Szymańska Anna" w:date="2025-07-16T13:34:00Z" w16du:dateUtc="2025-07-16T11:34:00Z">
            <w:rPr>
              <w:rStyle w:val="Hipercze"/>
              <w:rFonts w:ascii="Verdana" w:hAnsi="Verdana"/>
              <w:sz w:val="20"/>
              <w:szCs w:val="20"/>
            </w:rPr>
          </w:rPrChange>
        </w:rPr>
        <w:fldChar w:fldCharType="separate"/>
      </w:r>
      <w:r w:rsidRPr="001B1234">
        <w:rPr>
          <w:rStyle w:val="Hipercze"/>
          <w:rFonts w:ascii="Verdana" w:hAnsi="Verdana"/>
          <w:color w:val="auto"/>
          <w:sz w:val="20"/>
          <w:szCs w:val="20"/>
          <w:rPrChange w:id="129" w:author="Szymańska Anna" w:date="2025-07-16T13:34:00Z" w16du:dateUtc="2025-07-16T11:34:00Z">
            <w:rPr>
              <w:rStyle w:val="Hipercze"/>
              <w:rFonts w:ascii="Verdana" w:hAnsi="Verdana"/>
              <w:sz w:val="20"/>
              <w:szCs w:val="20"/>
            </w:rPr>
          </w:rPrChange>
        </w:rPr>
        <w:t>https://www.gddkia.gov.pl/frontend/web/userfiles/articles/i/informacje-dotyczace-przetwarzan_40963/klauzla%20dla%20kontrahent%C3%B3w.pdf</w:t>
      </w:r>
      <w:r w:rsidR="00687106" w:rsidRPr="001B1234">
        <w:rPr>
          <w:rStyle w:val="Hipercze"/>
          <w:rFonts w:ascii="Verdana" w:hAnsi="Verdana"/>
          <w:color w:val="auto"/>
          <w:sz w:val="20"/>
          <w:szCs w:val="20"/>
          <w:rPrChange w:id="130" w:author="Szymańska Anna" w:date="2025-07-16T13:34:00Z" w16du:dateUtc="2025-07-16T11:34:00Z">
            <w:rPr>
              <w:rStyle w:val="Hipercze"/>
              <w:rFonts w:ascii="Verdana" w:hAnsi="Verdana"/>
              <w:sz w:val="20"/>
              <w:szCs w:val="20"/>
            </w:rPr>
          </w:rPrChange>
        </w:rPr>
        <w:fldChar w:fldCharType="end"/>
      </w:r>
      <w:r w:rsidRPr="001B1234">
        <w:rPr>
          <w:rFonts w:ascii="Verdana" w:hAnsi="Verdana"/>
          <w:sz w:val="20"/>
          <w:szCs w:val="20"/>
        </w:rPr>
        <w:t xml:space="preserve">, oraz przeprowadzenie wszelkich innych czynności niezbędnych do wykonania w imieniu Zamawiającego obowiązku informacyjnego określonego w RODO wobec tych osób. Zmiana przez Zamawiającego treści klauzuli informacyjnej dostępnej na ww. stronie internetowej nie wymaga zmiany Umowy.  </w:t>
      </w:r>
    </w:p>
    <w:p w14:paraId="006CB448" w14:textId="77777777" w:rsidR="00971B10" w:rsidRPr="001B1234" w:rsidRDefault="00971B10" w:rsidP="009B72AE">
      <w:pPr>
        <w:pStyle w:val="Akapitzlist"/>
        <w:numPr>
          <w:ilvl w:val="0"/>
          <w:numId w:val="16"/>
        </w:numPr>
        <w:spacing w:line="360" w:lineRule="auto"/>
        <w:ind w:left="284" w:hanging="284"/>
        <w:jc w:val="both"/>
        <w:rPr>
          <w:rFonts w:ascii="Verdana" w:hAnsi="Verdana"/>
          <w:sz w:val="20"/>
          <w:szCs w:val="20"/>
        </w:rPr>
      </w:pPr>
      <w:r w:rsidRPr="001B1234">
        <w:rPr>
          <w:rFonts w:ascii="Verdana" w:hAnsi="Verdana"/>
          <w:sz w:val="20"/>
          <w:szCs w:val="20"/>
        </w:rPr>
        <w:t>Wykonawca ponosi wobec Zamawiającego pełną odpowiedzialność z tytułu niewykonania lub nienależytego wykonania obowiązków wskazanych powyżej.</w:t>
      </w:r>
    </w:p>
    <w:p w14:paraId="654CD68A" w14:textId="77777777" w:rsidR="00971B10" w:rsidRPr="001B1234" w:rsidRDefault="00971B10" w:rsidP="009B72AE">
      <w:pPr>
        <w:spacing w:line="276" w:lineRule="auto"/>
        <w:ind w:left="284" w:right="-1"/>
        <w:jc w:val="both"/>
        <w:rPr>
          <w:rFonts w:ascii="Verdana" w:hAnsi="Verdana"/>
          <w:sz w:val="20"/>
        </w:rPr>
      </w:pPr>
    </w:p>
    <w:p w14:paraId="4FCF68AA" w14:textId="77777777" w:rsidR="008407DD" w:rsidRPr="001B1234" w:rsidRDefault="008407DD" w:rsidP="008407DD">
      <w:pPr>
        <w:spacing w:before="120" w:line="276" w:lineRule="auto"/>
        <w:jc w:val="center"/>
        <w:rPr>
          <w:rFonts w:ascii="Verdana" w:hAnsi="Verdana"/>
          <w:b/>
          <w:sz w:val="20"/>
        </w:rPr>
      </w:pPr>
      <w:r w:rsidRPr="001B1234">
        <w:rPr>
          <w:rFonts w:ascii="Verdana" w:hAnsi="Verdana"/>
          <w:b/>
          <w:sz w:val="20"/>
        </w:rPr>
        <w:t>§ 1</w:t>
      </w:r>
      <w:ins w:id="131" w:author="Szymańska Anna" w:date="2025-07-01T10:06:00Z">
        <w:r w:rsidR="001528CB" w:rsidRPr="001B1234">
          <w:rPr>
            <w:rFonts w:ascii="Verdana" w:hAnsi="Verdana"/>
            <w:b/>
            <w:sz w:val="20"/>
          </w:rPr>
          <w:t>4</w:t>
        </w:r>
      </w:ins>
      <w:del w:id="132" w:author="Szymańska Anna" w:date="2025-07-01T10:06:00Z">
        <w:r w:rsidRPr="001B1234" w:rsidDel="001528CB">
          <w:rPr>
            <w:rFonts w:ascii="Verdana" w:hAnsi="Verdana"/>
            <w:b/>
            <w:sz w:val="20"/>
          </w:rPr>
          <w:delText>2</w:delText>
        </w:r>
      </w:del>
    </w:p>
    <w:p w14:paraId="62EF22B7" w14:textId="77777777" w:rsidR="008407DD" w:rsidRPr="001B1234" w:rsidRDefault="008407DD" w:rsidP="008407DD">
      <w:pPr>
        <w:spacing w:line="276" w:lineRule="auto"/>
        <w:jc w:val="center"/>
        <w:rPr>
          <w:rFonts w:ascii="Verdana" w:hAnsi="Verdana"/>
          <w:b/>
          <w:sz w:val="20"/>
        </w:rPr>
      </w:pPr>
      <w:r w:rsidRPr="001B1234">
        <w:rPr>
          <w:rFonts w:ascii="Verdana" w:hAnsi="Verdana"/>
          <w:b/>
          <w:sz w:val="20"/>
        </w:rPr>
        <w:t>SKŁADNIKI UMOWY</w:t>
      </w:r>
    </w:p>
    <w:p w14:paraId="0B13A1F9" w14:textId="77777777" w:rsidR="008407DD" w:rsidRPr="001B1234" w:rsidRDefault="008407DD" w:rsidP="008407DD">
      <w:pPr>
        <w:spacing w:line="276" w:lineRule="auto"/>
        <w:jc w:val="center"/>
        <w:rPr>
          <w:rFonts w:ascii="Verdana" w:hAnsi="Verdana"/>
          <w:b/>
          <w:sz w:val="20"/>
        </w:rPr>
      </w:pPr>
    </w:p>
    <w:p w14:paraId="0B39789F" w14:textId="77777777" w:rsidR="008407DD" w:rsidRPr="001B1234" w:rsidRDefault="008407DD" w:rsidP="008407DD">
      <w:pPr>
        <w:numPr>
          <w:ilvl w:val="0"/>
          <w:numId w:val="5"/>
        </w:numPr>
        <w:spacing w:line="276" w:lineRule="auto"/>
        <w:ind w:left="357" w:hanging="357"/>
        <w:jc w:val="both"/>
        <w:rPr>
          <w:rFonts w:ascii="Verdana" w:hAnsi="Verdana"/>
          <w:sz w:val="20"/>
        </w:rPr>
      </w:pPr>
      <w:r w:rsidRPr="001B1234">
        <w:rPr>
          <w:rFonts w:ascii="Verdana" w:hAnsi="Verdana"/>
          <w:sz w:val="20"/>
          <w:u w:val="single"/>
        </w:rPr>
        <w:t>Integralnymi składnikami</w:t>
      </w:r>
      <w:r w:rsidRPr="001B1234">
        <w:rPr>
          <w:rFonts w:ascii="Verdana" w:hAnsi="Verdana"/>
          <w:sz w:val="20"/>
        </w:rPr>
        <w:t xml:space="preserve"> niniejszej Umowy są następujące dokumenty:</w:t>
      </w:r>
    </w:p>
    <w:p w14:paraId="36D510DA" w14:textId="77777777" w:rsidR="00B131C4" w:rsidRPr="001B1234" w:rsidRDefault="00B131C4" w:rsidP="008407DD">
      <w:pPr>
        <w:numPr>
          <w:ilvl w:val="1"/>
          <w:numId w:val="1"/>
        </w:numPr>
        <w:spacing w:after="20" w:line="276" w:lineRule="auto"/>
        <w:ind w:right="34"/>
        <w:rPr>
          <w:rFonts w:ascii="Verdana" w:hAnsi="Verdana"/>
          <w:sz w:val="20"/>
        </w:rPr>
      </w:pPr>
      <w:r w:rsidRPr="001B1234">
        <w:rPr>
          <w:rFonts w:ascii="Verdana" w:hAnsi="Verdana"/>
          <w:iCs/>
          <w:sz w:val="20"/>
          <w:rPrChange w:id="133" w:author="Szymańska Anna" w:date="2025-07-16T13:34:00Z" w16du:dateUtc="2025-07-16T11:34:00Z">
            <w:rPr>
              <w:rFonts w:ascii="Verdana" w:hAnsi="Verdana"/>
              <w:iCs/>
              <w:color w:val="000000"/>
              <w:sz w:val="20"/>
            </w:rPr>
          </w:rPrChange>
        </w:rPr>
        <w:t>Opis Przedmiotu Zamówienia</w:t>
      </w:r>
    </w:p>
    <w:p w14:paraId="26F451AA" w14:textId="77777777" w:rsidR="008407DD" w:rsidRPr="001B1234" w:rsidRDefault="008407DD" w:rsidP="008407DD">
      <w:pPr>
        <w:numPr>
          <w:ilvl w:val="1"/>
          <w:numId w:val="1"/>
        </w:numPr>
        <w:spacing w:after="20" w:line="276" w:lineRule="auto"/>
        <w:ind w:right="34"/>
        <w:rPr>
          <w:rFonts w:ascii="Verdana" w:hAnsi="Verdana"/>
          <w:sz w:val="20"/>
        </w:rPr>
      </w:pPr>
      <w:r w:rsidRPr="001B1234">
        <w:rPr>
          <w:rFonts w:ascii="Verdana" w:hAnsi="Verdana"/>
          <w:sz w:val="20"/>
        </w:rPr>
        <w:t>Formularz ofertowy,</w:t>
      </w:r>
    </w:p>
    <w:p w14:paraId="05EDB1C4" w14:textId="77777777" w:rsidR="008407DD" w:rsidRPr="001B1234" w:rsidRDefault="008407DD" w:rsidP="008407DD">
      <w:pPr>
        <w:numPr>
          <w:ilvl w:val="1"/>
          <w:numId w:val="1"/>
        </w:numPr>
        <w:spacing w:after="20" w:line="276" w:lineRule="auto"/>
        <w:ind w:right="34"/>
        <w:rPr>
          <w:rFonts w:ascii="Verdana" w:hAnsi="Verdana"/>
          <w:sz w:val="20"/>
        </w:rPr>
      </w:pPr>
      <w:r w:rsidRPr="001B1234">
        <w:rPr>
          <w:rFonts w:ascii="Verdana" w:hAnsi="Verdana"/>
          <w:sz w:val="20"/>
        </w:rPr>
        <w:t>Formularz cenowy,</w:t>
      </w:r>
    </w:p>
    <w:p w14:paraId="0AC958DD" w14:textId="77777777" w:rsidR="008407DD" w:rsidRPr="001B1234" w:rsidRDefault="008407DD">
      <w:pPr>
        <w:numPr>
          <w:ilvl w:val="1"/>
          <w:numId w:val="1"/>
        </w:numPr>
        <w:spacing w:after="20" w:line="276" w:lineRule="auto"/>
        <w:ind w:right="34"/>
        <w:rPr>
          <w:rFonts w:ascii="Verdana" w:hAnsi="Verdana"/>
          <w:sz w:val="20"/>
        </w:rPr>
      </w:pPr>
      <w:r w:rsidRPr="001B1234">
        <w:rPr>
          <w:rFonts w:ascii="Verdana" w:hAnsi="Verdana"/>
          <w:sz w:val="20"/>
          <w:rPrChange w:id="134" w:author="Szymańska Anna" w:date="2025-07-16T13:34:00Z" w16du:dateUtc="2025-07-16T11:34:00Z">
            <w:rPr>
              <w:rFonts w:ascii="Verdana" w:hAnsi="Verdana"/>
              <w:color w:val="000000"/>
              <w:sz w:val="20"/>
            </w:rPr>
          </w:rPrChange>
        </w:rPr>
        <w:t>Oświadczenie sankcyjne.</w:t>
      </w:r>
    </w:p>
    <w:p w14:paraId="6962D3A6" w14:textId="77777777" w:rsidR="00B131C4" w:rsidRPr="001B1234" w:rsidRDefault="00B131C4" w:rsidP="009B72AE">
      <w:pPr>
        <w:pStyle w:val="Akapitzlist"/>
        <w:numPr>
          <w:ilvl w:val="0"/>
          <w:numId w:val="1"/>
        </w:numPr>
        <w:spacing w:after="20" w:line="276" w:lineRule="auto"/>
        <w:ind w:right="34"/>
        <w:jc w:val="both"/>
        <w:rPr>
          <w:rFonts w:ascii="Verdana" w:hAnsi="Verdana"/>
          <w:sz w:val="20"/>
        </w:rPr>
      </w:pPr>
      <w:r w:rsidRPr="001B1234">
        <w:rPr>
          <w:rFonts w:ascii="Verdana" w:hAnsi="Verdana"/>
          <w:sz w:val="20"/>
        </w:rPr>
        <w:t>W przypadku powstania wątpliwości interpretacyjnych co do praw lub obowiązków Stron – wiodące znaczenie należy przypisać Umowie, zaś pozostałym dokumentom – w kolejności wskazanej w ust. 1.</w:t>
      </w:r>
    </w:p>
    <w:p w14:paraId="0F5E7E72" w14:textId="77777777" w:rsidR="008407DD" w:rsidRPr="001B1234" w:rsidRDefault="008407DD" w:rsidP="008407DD">
      <w:pPr>
        <w:spacing w:after="160" w:line="276" w:lineRule="auto"/>
        <w:jc w:val="center"/>
        <w:rPr>
          <w:rFonts w:ascii="Verdana" w:hAnsi="Verdana"/>
          <w:b/>
          <w:sz w:val="20"/>
        </w:rPr>
      </w:pPr>
      <w:r w:rsidRPr="001B1234">
        <w:rPr>
          <w:rFonts w:ascii="Verdana" w:hAnsi="Verdana"/>
          <w:b/>
          <w:sz w:val="20"/>
        </w:rPr>
        <w:t>§ 1</w:t>
      </w:r>
      <w:ins w:id="135" w:author="Szymańska Anna" w:date="2025-07-01T10:06:00Z">
        <w:r w:rsidR="001528CB" w:rsidRPr="001B1234">
          <w:rPr>
            <w:rFonts w:ascii="Verdana" w:hAnsi="Verdana"/>
            <w:b/>
            <w:sz w:val="20"/>
          </w:rPr>
          <w:t>5</w:t>
        </w:r>
      </w:ins>
      <w:del w:id="136" w:author="Szymańska Anna" w:date="2025-07-01T10:06:00Z">
        <w:r w:rsidRPr="001B1234" w:rsidDel="001528CB">
          <w:rPr>
            <w:rFonts w:ascii="Verdana" w:hAnsi="Verdana"/>
            <w:b/>
            <w:sz w:val="20"/>
          </w:rPr>
          <w:delText>3</w:delText>
        </w:r>
      </w:del>
    </w:p>
    <w:p w14:paraId="3725878C" w14:textId="77777777" w:rsidR="008407DD" w:rsidRPr="001B1234" w:rsidRDefault="008407DD" w:rsidP="008407DD">
      <w:pPr>
        <w:spacing w:line="276" w:lineRule="auto"/>
        <w:jc w:val="center"/>
        <w:rPr>
          <w:rFonts w:ascii="Verdana" w:hAnsi="Verdana"/>
          <w:b/>
          <w:sz w:val="20"/>
          <w:szCs w:val="20"/>
        </w:rPr>
      </w:pPr>
      <w:r w:rsidRPr="001B1234">
        <w:rPr>
          <w:rFonts w:ascii="Verdana" w:hAnsi="Verdana"/>
          <w:b/>
          <w:sz w:val="20"/>
          <w:szCs w:val="20"/>
        </w:rPr>
        <w:t>POSTANOWIENIA KOŃCOWE</w:t>
      </w:r>
    </w:p>
    <w:p w14:paraId="35CDDF2D" w14:textId="77777777" w:rsidR="008407DD" w:rsidRPr="001B1234" w:rsidRDefault="008407DD" w:rsidP="008407DD">
      <w:pPr>
        <w:spacing w:line="276" w:lineRule="auto"/>
        <w:jc w:val="center"/>
        <w:rPr>
          <w:rFonts w:ascii="Verdana" w:hAnsi="Verdana"/>
          <w:b/>
          <w:sz w:val="20"/>
          <w:szCs w:val="20"/>
        </w:rPr>
      </w:pPr>
    </w:p>
    <w:p w14:paraId="35F7889B" w14:textId="77777777" w:rsidR="008407DD" w:rsidRPr="001B1234" w:rsidRDefault="008407DD" w:rsidP="008407DD">
      <w:pPr>
        <w:numPr>
          <w:ilvl w:val="0"/>
          <w:numId w:val="6"/>
        </w:numPr>
        <w:spacing w:after="60" w:line="276" w:lineRule="auto"/>
        <w:ind w:left="357" w:hanging="357"/>
        <w:jc w:val="both"/>
        <w:rPr>
          <w:rFonts w:ascii="Verdana" w:hAnsi="Verdana"/>
          <w:sz w:val="20"/>
        </w:rPr>
      </w:pPr>
      <w:r w:rsidRPr="001B1234">
        <w:rPr>
          <w:rFonts w:ascii="Verdana" w:hAnsi="Verdana"/>
          <w:bCs/>
          <w:sz w:val="20"/>
        </w:rPr>
        <w:t>W</w:t>
      </w:r>
      <w:r w:rsidRPr="001B1234">
        <w:rPr>
          <w:rFonts w:ascii="Verdana" w:hAnsi="Verdana"/>
          <w:sz w:val="20"/>
        </w:rPr>
        <w:t xml:space="preserve">ykonawca nie może bez </w:t>
      </w:r>
      <w:r w:rsidRPr="001B1234">
        <w:rPr>
          <w:rFonts w:ascii="Verdana" w:hAnsi="Verdana"/>
          <w:bCs/>
          <w:sz w:val="20"/>
        </w:rPr>
        <w:t>pisemnej</w:t>
      </w:r>
      <w:r w:rsidRPr="001B1234">
        <w:rPr>
          <w:rFonts w:ascii="Verdana" w:hAnsi="Verdana"/>
          <w:sz w:val="20"/>
        </w:rPr>
        <w:t xml:space="preserve"> zgody Zamawiającego przenosić wierzytelności wynikającej z niniejszej Umowy na osobę trzecią.</w:t>
      </w:r>
    </w:p>
    <w:p w14:paraId="7440722E" w14:textId="77777777" w:rsidR="008407DD" w:rsidRPr="001B1234" w:rsidRDefault="008407DD" w:rsidP="008407DD">
      <w:pPr>
        <w:numPr>
          <w:ilvl w:val="0"/>
          <w:numId w:val="6"/>
        </w:numPr>
        <w:spacing w:after="60" w:line="276" w:lineRule="auto"/>
        <w:ind w:left="357" w:hanging="357"/>
        <w:jc w:val="both"/>
        <w:rPr>
          <w:rFonts w:ascii="Verdana" w:hAnsi="Verdana"/>
          <w:i/>
          <w:sz w:val="20"/>
        </w:rPr>
      </w:pPr>
      <w:r w:rsidRPr="001B1234">
        <w:rPr>
          <w:rFonts w:ascii="Verdana" w:hAnsi="Verdana"/>
          <w:sz w:val="20"/>
        </w:rPr>
        <w:t xml:space="preserve">W sprawach nieuregulowanych niniejszą Umową stosuje się przepisy </w:t>
      </w:r>
      <w:r w:rsidR="00B131C4" w:rsidRPr="001B1234">
        <w:rPr>
          <w:rFonts w:ascii="Verdana" w:hAnsi="Verdana"/>
          <w:sz w:val="20"/>
        </w:rPr>
        <w:t>K</w:t>
      </w:r>
      <w:r w:rsidRPr="001B1234">
        <w:rPr>
          <w:rFonts w:ascii="Verdana" w:hAnsi="Verdana"/>
          <w:sz w:val="20"/>
        </w:rPr>
        <w:t>odeksu cywilnego.</w:t>
      </w:r>
    </w:p>
    <w:p w14:paraId="676940AD" w14:textId="77777777" w:rsidR="008407DD" w:rsidRPr="001B1234" w:rsidRDefault="008407DD" w:rsidP="008407DD">
      <w:pPr>
        <w:pStyle w:val="Akapitzlist"/>
        <w:numPr>
          <w:ilvl w:val="0"/>
          <w:numId w:val="6"/>
        </w:numPr>
        <w:spacing w:line="276" w:lineRule="auto"/>
        <w:contextualSpacing w:val="0"/>
        <w:jc w:val="both"/>
        <w:rPr>
          <w:rFonts w:ascii="Verdana" w:hAnsi="Verdana"/>
          <w:sz w:val="20"/>
        </w:rPr>
      </w:pPr>
      <w:r w:rsidRPr="001B1234">
        <w:rPr>
          <w:rFonts w:ascii="Verdana" w:hAnsi="Verdana"/>
          <w:sz w:val="20"/>
        </w:rPr>
        <w:t xml:space="preserve">Wszelkie zmiany niniejszej Umowy wymagają pod rygorem nieważności formy pisemnej. Zmiana rachunku bankowego Wykonawcy, zmiana formy prowadzenia działalności gospodarczej Wykonawcy, zmiana przedstawicieli Zamawiającego do nadzoru nad Umową oraz zmiany teleadresowe nie wymagają aneksu a jedynie pisemnego powiadomienia, </w:t>
      </w:r>
      <w:r w:rsidRPr="001B1234">
        <w:rPr>
          <w:rFonts w:ascii="Verdana" w:hAnsi="Verdana"/>
          <w:sz w:val="20"/>
        </w:rPr>
        <w:br/>
        <w:t>pod rygorem nieważności, drugiej strony Umowy.</w:t>
      </w:r>
    </w:p>
    <w:p w14:paraId="4BE31153" w14:textId="77777777" w:rsidR="008407DD" w:rsidRPr="001B1234" w:rsidRDefault="008407DD" w:rsidP="008407DD">
      <w:pPr>
        <w:numPr>
          <w:ilvl w:val="0"/>
          <w:numId w:val="6"/>
        </w:numPr>
        <w:spacing w:after="60" w:line="276" w:lineRule="auto"/>
        <w:ind w:left="357" w:hanging="357"/>
        <w:jc w:val="both"/>
        <w:rPr>
          <w:rFonts w:ascii="Verdana" w:hAnsi="Verdana"/>
          <w:sz w:val="20"/>
        </w:rPr>
      </w:pPr>
      <w:r w:rsidRPr="001B1234">
        <w:rPr>
          <w:rFonts w:ascii="Verdana" w:hAnsi="Verdana"/>
          <w:sz w:val="20"/>
        </w:rPr>
        <w:t>Wszelkie spory mogące wyniknąć w związku z realizacją niniejszej Umowy będą rozstrzygane przez sąd</w:t>
      </w:r>
      <w:r w:rsidR="00B131C4" w:rsidRPr="001B1234">
        <w:rPr>
          <w:rFonts w:ascii="Verdana" w:hAnsi="Verdana"/>
          <w:sz w:val="20"/>
        </w:rPr>
        <w:t xml:space="preserve"> powszechny</w:t>
      </w:r>
      <w:r w:rsidRPr="001B1234">
        <w:rPr>
          <w:rFonts w:ascii="Verdana" w:hAnsi="Verdana"/>
          <w:sz w:val="20"/>
        </w:rPr>
        <w:t xml:space="preserve"> właściwy dla siedziby Zamawiającego – Oddziału GDDKiA w Szczecinie.</w:t>
      </w:r>
    </w:p>
    <w:p w14:paraId="611C8D3E" w14:textId="77777777" w:rsidR="008407DD" w:rsidRPr="001B1234" w:rsidRDefault="008407DD" w:rsidP="008407DD">
      <w:pPr>
        <w:numPr>
          <w:ilvl w:val="0"/>
          <w:numId w:val="6"/>
        </w:numPr>
        <w:spacing w:after="60" w:line="276" w:lineRule="auto"/>
        <w:ind w:left="357" w:hanging="357"/>
        <w:jc w:val="both"/>
        <w:rPr>
          <w:rFonts w:ascii="Verdana" w:hAnsi="Verdana"/>
          <w:sz w:val="20"/>
        </w:rPr>
      </w:pPr>
      <w:r w:rsidRPr="001B1234">
        <w:rPr>
          <w:rFonts w:ascii="Verdana" w:hAnsi="Verdana"/>
          <w:sz w:val="20"/>
        </w:rPr>
        <w:t>Umowę niniejszą sporządzono w trzech jednobrzmiących egzemplarzach, z czego dwa egzemplarze dla Zamawiającego i jeden egzemplarz</w:t>
      </w:r>
      <w:r w:rsidRPr="001B1234">
        <w:rPr>
          <w:rFonts w:ascii="Verdana" w:hAnsi="Verdana"/>
        </w:rPr>
        <w:t xml:space="preserve"> </w:t>
      </w:r>
      <w:r w:rsidRPr="001B1234">
        <w:rPr>
          <w:rFonts w:ascii="Verdana" w:hAnsi="Verdana"/>
          <w:sz w:val="20"/>
        </w:rPr>
        <w:t>dla Wykonawcy.</w:t>
      </w:r>
    </w:p>
    <w:p w14:paraId="1F63798A" w14:textId="77777777" w:rsidR="008407DD" w:rsidRPr="001B1234" w:rsidRDefault="008407DD" w:rsidP="008407DD">
      <w:pPr>
        <w:spacing w:after="60" w:line="276" w:lineRule="auto"/>
        <w:ind w:left="357"/>
        <w:jc w:val="both"/>
        <w:rPr>
          <w:rFonts w:ascii="Verdana" w:hAnsi="Verdana"/>
          <w:sz w:val="20"/>
        </w:rPr>
      </w:pPr>
      <w:r w:rsidRPr="001B1234">
        <w:rPr>
          <w:rFonts w:ascii="Verdana" w:hAnsi="Verdana"/>
          <w:sz w:val="20"/>
        </w:rPr>
        <w:t>Umowę sporządzono w formie elektronicznej.*</w:t>
      </w:r>
    </w:p>
    <w:p w14:paraId="463A59D5" w14:textId="77777777" w:rsidR="008407DD" w:rsidRPr="001B1234" w:rsidRDefault="008407DD" w:rsidP="008407DD">
      <w:pPr>
        <w:numPr>
          <w:ilvl w:val="0"/>
          <w:numId w:val="6"/>
        </w:numPr>
        <w:spacing w:line="276" w:lineRule="auto"/>
        <w:jc w:val="both"/>
        <w:rPr>
          <w:rFonts w:ascii="Verdana" w:hAnsi="Verdana"/>
          <w:sz w:val="20"/>
          <w:szCs w:val="20"/>
        </w:rPr>
      </w:pPr>
      <w:r w:rsidRPr="001B1234">
        <w:rPr>
          <w:rFonts w:ascii="Verdana" w:hAnsi="Verdana"/>
          <w:sz w:val="20"/>
          <w:szCs w:val="20"/>
        </w:rPr>
        <w:t>Umowa niniejsza zawiera</w:t>
      </w:r>
      <w:r w:rsidRPr="001B1234">
        <w:rPr>
          <w:rFonts w:ascii="Verdana" w:hAnsi="Verdana"/>
          <w:b/>
          <w:sz w:val="20"/>
          <w:szCs w:val="20"/>
        </w:rPr>
        <w:t xml:space="preserve"> 6</w:t>
      </w:r>
      <w:r w:rsidRPr="001B1234">
        <w:rPr>
          <w:rFonts w:ascii="Verdana" w:hAnsi="Verdana"/>
          <w:sz w:val="20"/>
          <w:szCs w:val="20"/>
        </w:rPr>
        <w:t xml:space="preserve"> ponumerowanych i parafowanych stron.* </w:t>
      </w:r>
    </w:p>
    <w:p w14:paraId="47950AC8" w14:textId="77777777" w:rsidR="008407DD" w:rsidRPr="001B1234" w:rsidRDefault="008407DD" w:rsidP="008407DD">
      <w:pPr>
        <w:spacing w:line="276" w:lineRule="auto"/>
        <w:jc w:val="both"/>
        <w:rPr>
          <w:rFonts w:ascii="Verdana" w:hAnsi="Verdana"/>
          <w:sz w:val="20"/>
          <w:szCs w:val="20"/>
        </w:rPr>
      </w:pPr>
    </w:p>
    <w:p w14:paraId="3BCB82A8" w14:textId="77777777" w:rsidR="008407DD" w:rsidRPr="001B1234" w:rsidRDefault="008407DD" w:rsidP="008407DD">
      <w:pPr>
        <w:jc w:val="both"/>
        <w:rPr>
          <w:rFonts w:ascii="Verdana" w:hAnsi="Verdana"/>
          <w:sz w:val="20"/>
          <w:szCs w:val="20"/>
        </w:rPr>
      </w:pPr>
    </w:p>
    <w:p w14:paraId="0960455F" w14:textId="77777777" w:rsidR="008407DD" w:rsidRPr="001B1234" w:rsidRDefault="008407DD" w:rsidP="008407DD">
      <w:pPr>
        <w:jc w:val="center"/>
        <w:rPr>
          <w:rFonts w:ascii="Verdana" w:hAnsi="Verdana"/>
          <w:b/>
          <w:sz w:val="20"/>
        </w:rPr>
      </w:pPr>
      <w:r w:rsidRPr="001B1234">
        <w:rPr>
          <w:rFonts w:ascii="Verdana" w:hAnsi="Verdana"/>
          <w:b/>
          <w:sz w:val="20"/>
        </w:rPr>
        <w:t>ZAMAWIAJĄCY                                                                     WYKONAWCA</w:t>
      </w:r>
    </w:p>
    <w:p w14:paraId="4D51F4EC" w14:textId="77777777" w:rsidR="008407DD" w:rsidRPr="001B1234" w:rsidRDefault="008407DD" w:rsidP="008407DD">
      <w:pPr>
        <w:jc w:val="both"/>
        <w:rPr>
          <w:rFonts w:ascii="Verdana" w:hAnsi="Verdana"/>
          <w:b/>
          <w:sz w:val="14"/>
          <w:szCs w:val="14"/>
          <w:u w:val="single"/>
        </w:rPr>
      </w:pPr>
    </w:p>
    <w:p w14:paraId="5C2DF067" w14:textId="77777777" w:rsidR="008407DD" w:rsidRPr="001B1234" w:rsidRDefault="008407DD" w:rsidP="008407DD">
      <w:pPr>
        <w:jc w:val="both"/>
        <w:rPr>
          <w:rFonts w:ascii="Verdana" w:hAnsi="Verdana"/>
          <w:b/>
          <w:sz w:val="14"/>
          <w:szCs w:val="14"/>
          <w:u w:val="single"/>
        </w:rPr>
      </w:pPr>
    </w:p>
    <w:p w14:paraId="696C841F" w14:textId="77777777" w:rsidR="008407DD" w:rsidRPr="001B1234" w:rsidRDefault="008407DD" w:rsidP="008407DD">
      <w:pPr>
        <w:spacing w:before="120"/>
        <w:jc w:val="center"/>
        <w:rPr>
          <w:ins w:id="137" w:author="Mielniczek Dariusz" w:date="2025-07-16T13:31:00Z"/>
          <w:rFonts w:ascii="Verdana" w:hAnsi="Verdana"/>
          <w:sz w:val="20"/>
          <w:szCs w:val="20"/>
          <w:rPrChange w:id="138" w:author="Szymańska Anna" w:date="2025-07-16T13:34:00Z" w16du:dateUtc="2025-07-16T11:34:00Z">
            <w:rPr>
              <w:ins w:id="139" w:author="Mielniczek Dariusz" w:date="2025-07-16T13:31:00Z"/>
              <w:rFonts w:ascii="Verdana" w:hAnsi="Verdana"/>
              <w:color w:val="000000" w:themeColor="text1"/>
              <w:sz w:val="20"/>
              <w:szCs w:val="20"/>
            </w:rPr>
          </w:rPrChange>
        </w:rPr>
      </w:pPr>
    </w:p>
    <w:p w14:paraId="031577E6" w14:textId="77777777" w:rsidR="00801ECE" w:rsidRPr="001B1234" w:rsidRDefault="00801ECE" w:rsidP="008407DD">
      <w:pPr>
        <w:spacing w:before="120"/>
        <w:jc w:val="center"/>
        <w:rPr>
          <w:ins w:id="140" w:author="Mielniczek Dariusz" w:date="2025-07-16T13:31:00Z"/>
          <w:rFonts w:ascii="Verdana" w:hAnsi="Verdana"/>
          <w:sz w:val="20"/>
          <w:szCs w:val="20"/>
          <w:rPrChange w:id="141" w:author="Szymańska Anna" w:date="2025-07-16T13:34:00Z" w16du:dateUtc="2025-07-16T11:34:00Z">
            <w:rPr>
              <w:ins w:id="142" w:author="Mielniczek Dariusz" w:date="2025-07-16T13:31:00Z"/>
              <w:rFonts w:ascii="Verdana" w:hAnsi="Verdana"/>
              <w:color w:val="000000" w:themeColor="text1"/>
              <w:sz w:val="20"/>
              <w:szCs w:val="20"/>
            </w:rPr>
          </w:rPrChange>
        </w:rPr>
      </w:pPr>
    </w:p>
    <w:p w14:paraId="69A575D7" w14:textId="77777777" w:rsidR="00801ECE" w:rsidRPr="001B1234" w:rsidRDefault="00801ECE" w:rsidP="008407DD">
      <w:pPr>
        <w:spacing w:before="120"/>
        <w:jc w:val="center"/>
        <w:rPr>
          <w:ins w:id="143" w:author="Mielniczek Dariusz" w:date="2025-07-16T13:31:00Z"/>
          <w:rFonts w:ascii="Verdana" w:hAnsi="Verdana"/>
          <w:sz w:val="20"/>
          <w:szCs w:val="20"/>
          <w:rPrChange w:id="144" w:author="Szymańska Anna" w:date="2025-07-16T13:34:00Z" w16du:dateUtc="2025-07-16T11:34:00Z">
            <w:rPr>
              <w:ins w:id="145" w:author="Mielniczek Dariusz" w:date="2025-07-16T13:31:00Z"/>
              <w:rFonts w:ascii="Verdana" w:hAnsi="Verdana"/>
              <w:color w:val="000000" w:themeColor="text1"/>
              <w:sz w:val="20"/>
              <w:szCs w:val="20"/>
            </w:rPr>
          </w:rPrChange>
        </w:rPr>
      </w:pPr>
    </w:p>
    <w:p w14:paraId="0BA6974C" w14:textId="77777777" w:rsidR="00801ECE" w:rsidRPr="001B1234" w:rsidRDefault="00801ECE" w:rsidP="008407DD">
      <w:pPr>
        <w:spacing w:before="120"/>
        <w:jc w:val="center"/>
        <w:rPr>
          <w:ins w:id="146" w:author="Mielniczek Dariusz" w:date="2025-07-16T13:31:00Z"/>
          <w:rFonts w:ascii="Verdana" w:hAnsi="Verdana"/>
          <w:sz w:val="20"/>
          <w:szCs w:val="20"/>
          <w:rPrChange w:id="147" w:author="Szymańska Anna" w:date="2025-07-16T13:34:00Z" w16du:dateUtc="2025-07-16T11:34:00Z">
            <w:rPr>
              <w:ins w:id="148" w:author="Mielniczek Dariusz" w:date="2025-07-16T13:31:00Z"/>
              <w:rFonts w:ascii="Verdana" w:hAnsi="Verdana"/>
              <w:color w:val="000000" w:themeColor="text1"/>
              <w:sz w:val="20"/>
              <w:szCs w:val="20"/>
            </w:rPr>
          </w:rPrChange>
        </w:rPr>
      </w:pPr>
    </w:p>
    <w:p w14:paraId="1106EF17" w14:textId="77777777" w:rsidR="00801ECE" w:rsidRPr="001B1234" w:rsidRDefault="00801ECE" w:rsidP="008407DD">
      <w:pPr>
        <w:spacing w:before="120"/>
        <w:jc w:val="center"/>
        <w:rPr>
          <w:ins w:id="149" w:author="Mielniczek Dariusz" w:date="2025-07-16T13:31:00Z"/>
          <w:rFonts w:ascii="Verdana" w:hAnsi="Verdana"/>
          <w:sz w:val="20"/>
          <w:szCs w:val="20"/>
          <w:rPrChange w:id="150" w:author="Szymańska Anna" w:date="2025-07-16T13:34:00Z" w16du:dateUtc="2025-07-16T11:34:00Z">
            <w:rPr>
              <w:ins w:id="151" w:author="Mielniczek Dariusz" w:date="2025-07-16T13:31:00Z"/>
              <w:rFonts w:ascii="Verdana" w:hAnsi="Verdana"/>
              <w:color w:val="000000" w:themeColor="text1"/>
              <w:sz w:val="20"/>
              <w:szCs w:val="20"/>
            </w:rPr>
          </w:rPrChange>
        </w:rPr>
      </w:pPr>
    </w:p>
    <w:p w14:paraId="520F0CD6" w14:textId="77777777" w:rsidR="00801ECE" w:rsidRPr="001B1234" w:rsidRDefault="00801ECE" w:rsidP="008407DD">
      <w:pPr>
        <w:spacing w:before="120"/>
        <w:jc w:val="center"/>
        <w:rPr>
          <w:ins w:id="152" w:author="Mielniczek Dariusz" w:date="2025-07-16T13:31:00Z"/>
          <w:rFonts w:ascii="Verdana" w:hAnsi="Verdana"/>
          <w:sz w:val="20"/>
          <w:szCs w:val="20"/>
          <w:rPrChange w:id="153" w:author="Szymańska Anna" w:date="2025-07-16T13:34:00Z" w16du:dateUtc="2025-07-16T11:34:00Z">
            <w:rPr>
              <w:ins w:id="154" w:author="Mielniczek Dariusz" w:date="2025-07-16T13:31:00Z"/>
              <w:rFonts w:ascii="Verdana" w:hAnsi="Verdana"/>
              <w:color w:val="000000" w:themeColor="text1"/>
              <w:sz w:val="20"/>
              <w:szCs w:val="20"/>
            </w:rPr>
          </w:rPrChange>
        </w:rPr>
      </w:pPr>
    </w:p>
    <w:p w14:paraId="266C5286" w14:textId="77777777" w:rsidR="00801ECE" w:rsidRPr="001B1234" w:rsidRDefault="00801ECE" w:rsidP="008407DD">
      <w:pPr>
        <w:spacing w:before="120"/>
        <w:jc w:val="center"/>
        <w:rPr>
          <w:rFonts w:ascii="Verdana" w:hAnsi="Verdana"/>
          <w:sz w:val="20"/>
          <w:szCs w:val="20"/>
        </w:rPr>
      </w:pPr>
    </w:p>
    <w:p w14:paraId="24A69DEC" w14:textId="77777777" w:rsidR="008407DD" w:rsidRPr="001B1234" w:rsidRDefault="008407DD" w:rsidP="008407DD">
      <w:pPr>
        <w:autoSpaceDE w:val="0"/>
        <w:autoSpaceDN w:val="0"/>
        <w:adjustRightInd w:val="0"/>
        <w:spacing w:before="60" w:line="276" w:lineRule="auto"/>
        <w:ind w:right="-1"/>
        <w:jc w:val="both"/>
        <w:rPr>
          <w:i/>
          <w:iCs/>
          <w:sz w:val="28"/>
          <w:szCs w:val="28"/>
        </w:rPr>
      </w:pPr>
      <w:r w:rsidRPr="001B1234">
        <w:rPr>
          <w:rFonts w:ascii="Verdana" w:hAnsi="Verdana" w:cs="Arial"/>
          <w:bCs/>
          <w:sz w:val="18"/>
          <w:szCs w:val="18"/>
        </w:rPr>
        <w:t>*</w:t>
      </w:r>
      <w:r w:rsidRPr="001B1234">
        <w:rPr>
          <w:rFonts w:ascii="Verdana" w:hAnsi="Verdana" w:cs="Arial"/>
          <w:bCs/>
          <w:sz w:val="12"/>
          <w:szCs w:val="12"/>
        </w:rPr>
        <w:t xml:space="preserve">- </w:t>
      </w:r>
      <w:r w:rsidRPr="001B1234">
        <w:rPr>
          <w:rFonts w:ascii="Verdana" w:hAnsi="Verdana" w:cs="Arial"/>
          <w:bCs/>
          <w:i/>
          <w:iCs/>
          <w:sz w:val="14"/>
          <w:szCs w:val="14"/>
        </w:rPr>
        <w:t xml:space="preserve">wybrać właściwy zapis stosownie do sposobu podpisania umowy </w:t>
      </w:r>
    </w:p>
    <w:p w14:paraId="270525E7" w14:textId="77777777" w:rsidR="008407DD" w:rsidRPr="001B1234" w:rsidRDefault="008407DD" w:rsidP="008407DD">
      <w:pPr>
        <w:spacing w:before="120"/>
        <w:jc w:val="center"/>
        <w:rPr>
          <w:rFonts w:ascii="Verdana" w:hAnsi="Verdana"/>
          <w:sz w:val="20"/>
          <w:szCs w:val="20"/>
        </w:rPr>
      </w:pPr>
    </w:p>
    <w:p w14:paraId="0B8BC71E" w14:textId="77777777" w:rsidR="0005119A" w:rsidRPr="001B1234" w:rsidRDefault="0005119A"/>
    <w:sectPr w:rsidR="0005119A" w:rsidRPr="001B1234" w:rsidSect="008407DD">
      <w:footerReference w:type="default" r:id="rId8"/>
      <w:pgSz w:w="11906" w:h="16838"/>
      <w:pgMar w:top="993" w:right="1133" w:bottom="993" w:left="1418" w:header="709" w:footer="62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F317DD7" w14:textId="77777777" w:rsidR="009023BE" w:rsidRDefault="009023BE">
      <w:r>
        <w:separator/>
      </w:r>
    </w:p>
  </w:endnote>
  <w:endnote w:type="continuationSeparator" w:id="0">
    <w:p w14:paraId="5A4ACD69" w14:textId="77777777" w:rsidR="009023BE" w:rsidRDefault="009023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TTE1768698t00">
    <w:altName w:val="Times New Roman"/>
    <w:panose1 w:val="00000000000000000000"/>
    <w:charset w:val="00"/>
    <w:family w:val="auto"/>
    <w:notTrueType/>
    <w:pitch w:val="default"/>
    <w:sig w:usb0="00000003" w:usb1="00000000" w:usb2="00000000" w:usb3="00000000" w:csb0="00000001" w:csb1="00000000"/>
  </w:font>
  <w:font w:name="TTE1771BD8t00">
    <w:altName w:val="Times New Roman"/>
    <w:panose1 w:val="00000000000000000000"/>
    <w:charset w:val="00"/>
    <w:family w:val="auto"/>
    <w:notTrueType/>
    <w:pitch w:val="default"/>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F416FA" w14:textId="77777777" w:rsidR="008407DD" w:rsidRDefault="008407DD">
    <w:pPr>
      <w:pStyle w:val="Stopka"/>
      <w:ind w:right="360"/>
      <w:jc w:val="right"/>
      <w:rPr>
        <w:rFonts w:ascii="Verdana" w:hAnsi="Verdana" w:cs="Verdana"/>
        <w:b/>
        <w:bCs/>
        <w:sz w:val="16"/>
        <w:szCs w:val="16"/>
      </w:rPr>
    </w:pPr>
    <w:r>
      <w:rPr>
        <w:rStyle w:val="Numerstrony"/>
        <w:rFonts w:ascii="Verdana" w:eastAsiaTheme="majorEastAsia" w:hAnsi="Verdana" w:cs="Verdana"/>
        <w:b/>
        <w:bCs/>
      </w:rPr>
      <w:fldChar w:fldCharType="begin"/>
    </w:r>
    <w:r>
      <w:rPr>
        <w:rStyle w:val="Numerstrony"/>
        <w:rFonts w:ascii="Verdana" w:eastAsiaTheme="majorEastAsia" w:hAnsi="Verdana" w:cs="Verdana"/>
        <w:b/>
        <w:bCs/>
      </w:rPr>
      <w:instrText xml:space="preserve"> PAGE </w:instrText>
    </w:r>
    <w:r>
      <w:rPr>
        <w:rStyle w:val="Numerstrony"/>
        <w:rFonts w:ascii="Verdana" w:eastAsiaTheme="majorEastAsia" w:hAnsi="Verdana" w:cs="Verdana"/>
        <w:b/>
        <w:bCs/>
      </w:rPr>
      <w:fldChar w:fldCharType="separate"/>
    </w:r>
    <w:r w:rsidR="00822424">
      <w:rPr>
        <w:rStyle w:val="Numerstrony"/>
        <w:rFonts w:ascii="Verdana" w:eastAsiaTheme="majorEastAsia" w:hAnsi="Verdana" w:cs="Verdana"/>
        <w:b/>
        <w:bCs/>
        <w:noProof/>
      </w:rPr>
      <w:t>4</w:t>
    </w:r>
    <w:r>
      <w:rPr>
        <w:rStyle w:val="Numerstrony"/>
        <w:rFonts w:ascii="Verdana" w:eastAsiaTheme="majorEastAsia" w:hAnsi="Verdana" w:cs="Verdana"/>
        <w:b/>
        <w:bC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4EE88BE" w14:textId="77777777" w:rsidR="009023BE" w:rsidRDefault="009023BE">
      <w:r>
        <w:separator/>
      </w:r>
    </w:p>
  </w:footnote>
  <w:footnote w:type="continuationSeparator" w:id="0">
    <w:p w14:paraId="70D076A1" w14:textId="77777777" w:rsidR="009023BE" w:rsidRDefault="009023B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655E23"/>
    <w:multiLevelType w:val="hybridMultilevel"/>
    <w:tmpl w:val="66EA8678"/>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 w15:restartNumberingAfterBreak="0">
    <w:nsid w:val="039B0A02"/>
    <w:multiLevelType w:val="hybridMultilevel"/>
    <w:tmpl w:val="A1B045DC"/>
    <w:lvl w:ilvl="0" w:tplc="0415000F">
      <w:start w:val="1"/>
      <w:numFmt w:val="decimal"/>
      <w:lvlText w:val="%1."/>
      <w:lvlJc w:val="left"/>
      <w:pPr>
        <w:ind w:left="720" w:hanging="360"/>
      </w:pPr>
    </w:lvl>
    <w:lvl w:ilvl="1" w:tplc="04150011">
      <w:start w:val="1"/>
      <w:numFmt w:val="decimal"/>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2" w15:restartNumberingAfterBreak="0">
    <w:nsid w:val="073D5990"/>
    <w:multiLevelType w:val="hybridMultilevel"/>
    <w:tmpl w:val="5B483340"/>
    <w:lvl w:ilvl="0" w:tplc="EDEE8A7A">
      <w:start w:val="1"/>
      <w:numFmt w:val="lowerLetter"/>
      <w:lvlText w:val="%1)"/>
      <w:lvlJc w:val="left"/>
      <w:pPr>
        <w:tabs>
          <w:tab w:val="num" w:pos="624"/>
        </w:tabs>
        <w:ind w:left="624" w:hanging="397"/>
      </w:pPr>
      <w:rPr>
        <w:rFonts w:ascii="Verdana" w:hAnsi="Verdana" w:cs="Times New Roman" w:hint="default"/>
        <w:b w:val="0"/>
        <w:i w:val="0"/>
        <w:color w:val="000000"/>
        <w:sz w:val="20"/>
        <w:szCs w:val="2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 w15:restartNumberingAfterBreak="0">
    <w:nsid w:val="0F7D6752"/>
    <w:multiLevelType w:val="hybridMultilevel"/>
    <w:tmpl w:val="5656A49A"/>
    <w:lvl w:ilvl="0" w:tplc="4E2A186A">
      <w:start w:val="1"/>
      <w:numFmt w:val="decimal"/>
      <w:lvlText w:val="%1."/>
      <w:lvlJc w:val="left"/>
      <w:pPr>
        <w:tabs>
          <w:tab w:val="num" w:pos="624"/>
        </w:tabs>
        <w:ind w:left="624" w:hanging="624"/>
      </w:pPr>
      <w:rPr>
        <w:rFonts w:ascii="Verdana" w:hAnsi="Verdana" w:hint="default"/>
        <w:b w:val="0"/>
        <w:i w:val="0"/>
        <w:color w:val="auto"/>
        <w:sz w:val="20"/>
      </w:rPr>
    </w:lvl>
    <w:lvl w:ilvl="1" w:tplc="9606E464">
      <w:start w:val="1"/>
      <w:numFmt w:val="lowerLetter"/>
      <w:lvlText w:val="%2)"/>
      <w:lvlJc w:val="left"/>
      <w:pPr>
        <w:tabs>
          <w:tab w:val="num" w:pos="793"/>
        </w:tabs>
        <w:ind w:left="793" w:hanging="453"/>
      </w:pPr>
      <w:rPr>
        <w:rFonts w:ascii="Verdana" w:hAnsi="Verdana" w:hint="default"/>
        <w:b w:val="0"/>
        <w:i w:val="0"/>
        <w:color w:val="auto"/>
        <w:sz w:val="20"/>
        <w:szCs w:val="20"/>
      </w:rPr>
    </w:lvl>
    <w:lvl w:ilvl="2" w:tplc="33FA5FFA">
      <w:start w:val="1"/>
      <w:numFmt w:val="decimal"/>
      <w:lvlText w:val="%3)"/>
      <w:lvlJc w:val="left"/>
      <w:pPr>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15:restartNumberingAfterBreak="0">
    <w:nsid w:val="10651C09"/>
    <w:multiLevelType w:val="singleLevel"/>
    <w:tmpl w:val="5CB88B04"/>
    <w:lvl w:ilvl="0">
      <w:start w:val="1"/>
      <w:numFmt w:val="decimal"/>
      <w:lvlText w:val="%1."/>
      <w:legacy w:legacy="1" w:legacySpace="0" w:legacyIndent="360"/>
      <w:lvlJc w:val="left"/>
      <w:pPr>
        <w:ind w:left="360" w:hanging="360"/>
      </w:pPr>
      <w:rPr>
        <w:b w:val="0"/>
        <w:i w:val="0"/>
        <w:color w:val="000000"/>
        <w:sz w:val="20"/>
        <w:szCs w:val="20"/>
      </w:rPr>
    </w:lvl>
  </w:abstractNum>
  <w:abstractNum w:abstractNumId="5" w15:restartNumberingAfterBreak="0">
    <w:nsid w:val="1192316D"/>
    <w:multiLevelType w:val="hybridMultilevel"/>
    <w:tmpl w:val="E5128002"/>
    <w:lvl w:ilvl="0" w:tplc="D9E242C6">
      <w:start w:val="1"/>
      <w:numFmt w:val="decimal"/>
      <w:lvlText w:val="%1."/>
      <w:lvlJc w:val="left"/>
      <w:pPr>
        <w:tabs>
          <w:tab w:val="num" w:pos="360"/>
        </w:tabs>
        <w:ind w:left="360" w:hanging="360"/>
      </w:pPr>
      <w:rPr>
        <w:rFonts w:ascii="Verdana" w:hAnsi="Verdana" w:hint="default"/>
        <w:b w:val="0"/>
        <w:i w:val="0"/>
        <w:sz w:val="2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 w15:restartNumberingAfterBreak="0">
    <w:nsid w:val="16DF2C95"/>
    <w:multiLevelType w:val="hybridMultilevel"/>
    <w:tmpl w:val="1B3664CC"/>
    <w:lvl w:ilvl="0" w:tplc="D9E242C6">
      <w:start w:val="1"/>
      <w:numFmt w:val="decimal"/>
      <w:lvlText w:val="%1."/>
      <w:lvlJc w:val="left"/>
      <w:pPr>
        <w:tabs>
          <w:tab w:val="num" w:pos="360"/>
        </w:tabs>
        <w:ind w:left="360" w:hanging="360"/>
      </w:pPr>
      <w:rPr>
        <w:rFonts w:ascii="Verdana" w:hAnsi="Verdana" w:hint="default"/>
        <w:b w:val="0"/>
        <w:i w:val="0"/>
        <w:sz w:val="2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 w15:restartNumberingAfterBreak="0">
    <w:nsid w:val="184705F4"/>
    <w:multiLevelType w:val="hybridMultilevel"/>
    <w:tmpl w:val="11C28BCA"/>
    <w:lvl w:ilvl="0" w:tplc="FB381E2A">
      <w:start w:val="1"/>
      <w:numFmt w:val="decimal"/>
      <w:lvlText w:val="%1."/>
      <w:lvlJc w:val="left"/>
      <w:pPr>
        <w:tabs>
          <w:tab w:val="num" w:pos="360"/>
        </w:tabs>
        <w:ind w:left="360" w:hanging="360"/>
      </w:pPr>
      <w:rPr>
        <w:rFonts w:ascii="Verdana" w:hAnsi="Verdana" w:hint="default"/>
        <w:b w:val="0"/>
        <w:i w:val="0"/>
        <w:color w:val="000000"/>
        <w:sz w:val="20"/>
        <w:szCs w:val="2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 w15:restartNumberingAfterBreak="0">
    <w:nsid w:val="195C0AAD"/>
    <w:multiLevelType w:val="hybridMultilevel"/>
    <w:tmpl w:val="F7EA8DD4"/>
    <w:lvl w:ilvl="0" w:tplc="EB5821D2">
      <w:start w:val="2"/>
      <w:numFmt w:val="decimal"/>
      <w:lvlText w:val="%1."/>
      <w:lvlJc w:val="left"/>
      <w:pPr>
        <w:tabs>
          <w:tab w:val="num" w:pos="360"/>
        </w:tabs>
        <w:ind w:left="360" w:hanging="360"/>
      </w:pPr>
      <w:rPr>
        <w:b w:val="0"/>
        <w:i w:val="0"/>
        <w:color w:val="000000"/>
        <w:sz w:val="20"/>
        <w:szCs w:val="20"/>
      </w:rPr>
    </w:lvl>
    <w:lvl w:ilvl="1" w:tplc="FFFFFFFF">
      <w:start w:val="1"/>
      <w:numFmt w:val="bullet"/>
      <w:lvlText w:val=""/>
      <w:lvlJc w:val="left"/>
      <w:pPr>
        <w:tabs>
          <w:tab w:val="num" w:pos="1440"/>
        </w:tabs>
        <w:ind w:left="1440" w:hanging="360"/>
      </w:pPr>
      <w:rPr>
        <w:rFonts w:ascii="Symbol" w:hAnsi="Symbol" w:hint="default"/>
      </w:r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9" w15:restartNumberingAfterBreak="0">
    <w:nsid w:val="2B9F3EC1"/>
    <w:multiLevelType w:val="multilevel"/>
    <w:tmpl w:val="5FD01874"/>
    <w:lvl w:ilvl="0">
      <w:start w:val="1"/>
      <w:numFmt w:val="decimal"/>
      <w:lvlText w:val="%1."/>
      <w:lvlJc w:val="left"/>
      <w:pPr>
        <w:tabs>
          <w:tab w:val="num" w:pos="397"/>
        </w:tabs>
        <w:ind w:left="397" w:hanging="397"/>
      </w:pPr>
      <w:rPr>
        <w:rFonts w:ascii="Verdana" w:hAnsi="Verdana" w:hint="default"/>
        <w:b w:val="0"/>
        <w:bCs w:val="0"/>
        <w:i w:val="0"/>
        <w:iCs w:val="0"/>
        <w:caps w:val="0"/>
        <w:strike w:val="0"/>
        <w:dstrike w:val="0"/>
        <w:color w:val="auto"/>
        <w:spacing w:val="0"/>
        <w:w w:val="100"/>
        <w:kern w:val="0"/>
        <w:position w:val="0"/>
        <w:sz w:val="20"/>
        <w:szCs w:val="20"/>
        <w:u w:val="none"/>
        <w:effect w:val="no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egacy w:legacy="1" w:legacySpace="120" w:legacyIndent="360"/>
      <w:lvlJc w:val="left"/>
      <w:pPr>
        <w:ind w:left="870" w:hanging="360"/>
      </w:pPr>
    </w:lvl>
    <w:lvl w:ilvl="2">
      <w:start w:val="1"/>
      <w:numFmt w:val="lowerRoman"/>
      <w:lvlText w:val="%3."/>
      <w:legacy w:legacy="1" w:legacySpace="120" w:legacyIndent="180"/>
      <w:lvlJc w:val="left"/>
      <w:pPr>
        <w:ind w:left="1050" w:hanging="180"/>
      </w:pPr>
    </w:lvl>
    <w:lvl w:ilvl="3">
      <w:start w:val="1"/>
      <w:numFmt w:val="decimal"/>
      <w:lvlText w:val="%4."/>
      <w:legacy w:legacy="1" w:legacySpace="120" w:legacyIndent="360"/>
      <w:lvlJc w:val="left"/>
      <w:pPr>
        <w:ind w:left="1410" w:hanging="360"/>
      </w:pPr>
      <w:rPr>
        <w:b w:val="0"/>
        <w:bCs w:val="0"/>
        <w:strike w:val="0"/>
      </w:rPr>
    </w:lvl>
    <w:lvl w:ilvl="4">
      <w:start w:val="1"/>
      <w:numFmt w:val="lowerLetter"/>
      <w:lvlText w:val="%5."/>
      <w:legacy w:legacy="1" w:legacySpace="120" w:legacyIndent="360"/>
      <w:lvlJc w:val="left"/>
      <w:pPr>
        <w:ind w:left="1770" w:hanging="360"/>
      </w:pPr>
    </w:lvl>
    <w:lvl w:ilvl="5">
      <w:start w:val="1"/>
      <w:numFmt w:val="lowerRoman"/>
      <w:lvlText w:val="%6."/>
      <w:legacy w:legacy="1" w:legacySpace="120" w:legacyIndent="180"/>
      <w:lvlJc w:val="left"/>
      <w:pPr>
        <w:ind w:left="1950" w:hanging="180"/>
      </w:pPr>
    </w:lvl>
    <w:lvl w:ilvl="6">
      <w:start w:val="1"/>
      <w:numFmt w:val="decimal"/>
      <w:lvlText w:val="%7."/>
      <w:legacy w:legacy="1" w:legacySpace="120" w:legacyIndent="360"/>
      <w:lvlJc w:val="left"/>
      <w:pPr>
        <w:ind w:left="2310" w:hanging="360"/>
      </w:pPr>
    </w:lvl>
    <w:lvl w:ilvl="7">
      <w:start w:val="1"/>
      <w:numFmt w:val="lowerLetter"/>
      <w:lvlText w:val="%8."/>
      <w:legacy w:legacy="1" w:legacySpace="120" w:legacyIndent="360"/>
      <w:lvlJc w:val="left"/>
      <w:pPr>
        <w:ind w:left="2670" w:hanging="360"/>
      </w:pPr>
    </w:lvl>
    <w:lvl w:ilvl="8">
      <w:start w:val="1"/>
      <w:numFmt w:val="lowerRoman"/>
      <w:lvlText w:val="%9."/>
      <w:legacy w:legacy="1" w:legacySpace="120" w:legacyIndent="180"/>
      <w:lvlJc w:val="left"/>
      <w:pPr>
        <w:ind w:left="2850" w:hanging="180"/>
      </w:pPr>
    </w:lvl>
  </w:abstractNum>
  <w:abstractNum w:abstractNumId="10" w15:restartNumberingAfterBreak="0">
    <w:nsid w:val="2E437602"/>
    <w:multiLevelType w:val="singleLevel"/>
    <w:tmpl w:val="955C8C98"/>
    <w:lvl w:ilvl="0">
      <w:start w:val="1"/>
      <w:numFmt w:val="decimal"/>
      <w:lvlText w:val="%1."/>
      <w:lvlJc w:val="left"/>
      <w:pPr>
        <w:tabs>
          <w:tab w:val="num" w:pos="397"/>
        </w:tabs>
        <w:ind w:left="397" w:hanging="397"/>
      </w:pPr>
      <w:rPr>
        <w:rFonts w:ascii="Verdana" w:hAnsi="Verdana" w:hint="default"/>
        <w:b w:val="0"/>
        <w:i w:val="0"/>
        <w:color w:val="000000"/>
        <w:sz w:val="20"/>
        <w:szCs w:val="20"/>
      </w:rPr>
    </w:lvl>
  </w:abstractNum>
  <w:abstractNum w:abstractNumId="11" w15:restartNumberingAfterBreak="0">
    <w:nsid w:val="30EB5594"/>
    <w:multiLevelType w:val="hybridMultilevel"/>
    <w:tmpl w:val="C7EA15C0"/>
    <w:lvl w:ilvl="0" w:tplc="0415000F">
      <w:start w:val="1"/>
      <w:numFmt w:val="decimal"/>
      <w:lvlText w:val="%1."/>
      <w:lvlJc w:val="left"/>
      <w:pPr>
        <w:ind w:left="720" w:hanging="360"/>
      </w:pPr>
      <w:rPr>
        <w:rFonts w:cs="Times New Roman"/>
      </w:rPr>
    </w:lvl>
    <w:lvl w:ilvl="1" w:tplc="04150011">
      <w:start w:val="1"/>
      <w:numFmt w:val="decimal"/>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2" w15:restartNumberingAfterBreak="0">
    <w:nsid w:val="3B765E37"/>
    <w:multiLevelType w:val="hybridMultilevel"/>
    <w:tmpl w:val="D19CD0EA"/>
    <w:lvl w:ilvl="0" w:tplc="04150011">
      <w:start w:val="1"/>
      <w:numFmt w:val="decimal"/>
      <w:lvlText w:val="%1)"/>
      <w:lvlJc w:val="left"/>
      <w:pPr>
        <w:ind w:left="1004" w:hanging="360"/>
      </w:pPr>
    </w:lvl>
    <w:lvl w:ilvl="1" w:tplc="04150019">
      <w:start w:val="1"/>
      <w:numFmt w:val="lowerLetter"/>
      <w:lvlText w:val="%2."/>
      <w:lvlJc w:val="left"/>
      <w:pPr>
        <w:ind w:left="1724" w:hanging="360"/>
      </w:pPr>
    </w:lvl>
    <w:lvl w:ilvl="2" w:tplc="0415001B">
      <w:start w:val="1"/>
      <w:numFmt w:val="lowerRoman"/>
      <w:lvlText w:val="%3."/>
      <w:lvlJc w:val="right"/>
      <w:pPr>
        <w:ind w:left="2444" w:hanging="180"/>
      </w:pPr>
    </w:lvl>
    <w:lvl w:ilvl="3" w:tplc="0415000F">
      <w:start w:val="1"/>
      <w:numFmt w:val="decimal"/>
      <w:lvlText w:val="%4."/>
      <w:lvlJc w:val="left"/>
      <w:pPr>
        <w:ind w:left="3164" w:hanging="360"/>
      </w:pPr>
    </w:lvl>
    <w:lvl w:ilvl="4" w:tplc="04150019">
      <w:start w:val="1"/>
      <w:numFmt w:val="lowerLetter"/>
      <w:lvlText w:val="%5."/>
      <w:lvlJc w:val="left"/>
      <w:pPr>
        <w:ind w:left="3884" w:hanging="360"/>
      </w:pPr>
    </w:lvl>
    <w:lvl w:ilvl="5" w:tplc="0415001B">
      <w:start w:val="1"/>
      <w:numFmt w:val="lowerRoman"/>
      <w:lvlText w:val="%6."/>
      <w:lvlJc w:val="right"/>
      <w:pPr>
        <w:ind w:left="4604" w:hanging="180"/>
      </w:pPr>
    </w:lvl>
    <w:lvl w:ilvl="6" w:tplc="0415000F">
      <w:start w:val="1"/>
      <w:numFmt w:val="decimal"/>
      <w:lvlText w:val="%7."/>
      <w:lvlJc w:val="left"/>
      <w:pPr>
        <w:ind w:left="5324" w:hanging="360"/>
      </w:pPr>
    </w:lvl>
    <w:lvl w:ilvl="7" w:tplc="04150019">
      <w:start w:val="1"/>
      <w:numFmt w:val="lowerLetter"/>
      <w:lvlText w:val="%8."/>
      <w:lvlJc w:val="left"/>
      <w:pPr>
        <w:ind w:left="6044" w:hanging="360"/>
      </w:pPr>
    </w:lvl>
    <w:lvl w:ilvl="8" w:tplc="0415001B">
      <w:start w:val="1"/>
      <w:numFmt w:val="lowerRoman"/>
      <w:lvlText w:val="%9."/>
      <w:lvlJc w:val="right"/>
      <w:pPr>
        <w:ind w:left="6764" w:hanging="180"/>
      </w:pPr>
    </w:lvl>
  </w:abstractNum>
  <w:abstractNum w:abstractNumId="13" w15:restartNumberingAfterBreak="0">
    <w:nsid w:val="421C78C1"/>
    <w:multiLevelType w:val="singleLevel"/>
    <w:tmpl w:val="D9E242C6"/>
    <w:lvl w:ilvl="0">
      <w:start w:val="1"/>
      <w:numFmt w:val="decimal"/>
      <w:lvlText w:val="%1."/>
      <w:lvlJc w:val="left"/>
      <w:pPr>
        <w:tabs>
          <w:tab w:val="num" w:pos="360"/>
        </w:tabs>
        <w:ind w:left="360" w:hanging="360"/>
      </w:pPr>
      <w:rPr>
        <w:rFonts w:ascii="Verdana" w:hAnsi="Verdana" w:hint="default"/>
        <w:b w:val="0"/>
        <w:i w:val="0"/>
        <w:sz w:val="20"/>
      </w:rPr>
    </w:lvl>
  </w:abstractNum>
  <w:abstractNum w:abstractNumId="14" w15:restartNumberingAfterBreak="0">
    <w:nsid w:val="42754CA9"/>
    <w:multiLevelType w:val="hybridMultilevel"/>
    <w:tmpl w:val="CAFE29AE"/>
    <w:lvl w:ilvl="0" w:tplc="8960883C">
      <w:start w:val="1"/>
      <w:numFmt w:val="lowerLetter"/>
      <w:lvlText w:val="%1)"/>
      <w:lvlJc w:val="left"/>
      <w:pPr>
        <w:tabs>
          <w:tab w:val="num" w:pos="680"/>
        </w:tabs>
        <w:ind w:left="680" w:hanging="453"/>
      </w:pPr>
      <w:rPr>
        <w:rFonts w:ascii="Verdana" w:hAnsi="Verdana" w:hint="default"/>
        <w:b w:val="0"/>
        <w:i w:val="0"/>
        <w:sz w:val="20"/>
        <w:szCs w:val="20"/>
      </w:rPr>
    </w:lvl>
    <w:lvl w:ilvl="1" w:tplc="04150019" w:tentative="1">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15" w15:restartNumberingAfterBreak="0">
    <w:nsid w:val="48C85400"/>
    <w:multiLevelType w:val="hybridMultilevel"/>
    <w:tmpl w:val="8D021B9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9463F79"/>
    <w:multiLevelType w:val="hybridMultilevel"/>
    <w:tmpl w:val="0D3C3104"/>
    <w:lvl w:ilvl="0" w:tplc="6D5E2E90">
      <w:start w:val="1"/>
      <w:numFmt w:val="lowerLetter"/>
      <w:lvlText w:val="%1)"/>
      <w:lvlJc w:val="left"/>
      <w:pPr>
        <w:tabs>
          <w:tab w:val="num" w:pos="624"/>
        </w:tabs>
        <w:ind w:left="624" w:hanging="397"/>
      </w:pPr>
      <w:rPr>
        <w:rFonts w:ascii="Verdana" w:hAnsi="Verdana" w:cs="Times New Roman" w:hint="default"/>
        <w:b w:val="0"/>
        <w:i w:val="0"/>
        <w:color w:val="000000"/>
        <w:sz w:val="20"/>
        <w:szCs w:val="2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7" w15:restartNumberingAfterBreak="0">
    <w:nsid w:val="4B80206E"/>
    <w:multiLevelType w:val="hybridMultilevel"/>
    <w:tmpl w:val="C2F02308"/>
    <w:lvl w:ilvl="0" w:tplc="18500218">
      <w:start w:val="4"/>
      <w:numFmt w:val="decimal"/>
      <w:lvlText w:val="%1."/>
      <w:lvlJc w:val="left"/>
      <w:pPr>
        <w:ind w:left="720" w:hanging="360"/>
      </w:pPr>
      <w:rPr>
        <w:rFonts w:ascii="Verdana" w:eastAsia="Calibri" w:hAnsi="Verdana" w:cs="Calibr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D2077D1"/>
    <w:multiLevelType w:val="hybridMultilevel"/>
    <w:tmpl w:val="C3ECD2A0"/>
    <w:lvl w:ilvl="0" w:tplc="D9E242C6">
      <w:start w:val="1"/>
      <w:numFmt w:val="decimal"/>
      <w:lvlText w:val="%1."/>
      <w:lvlJc w:val="left"/>
      <w:pPr>
        <w:tabs>
          <w:tab w:val="num" w:pos="360"/>
        </w:tabs>
        <w:ind w:left="360" w:hanging="360"/>
      </w:pPr>
      <w:rPr>
        <w:rFonts w:ascii="Verdana" w:hAnsi="Verdana" w:hint="default"/>
        <w:b w:val="0"/>
        <w:i w:val="0"/>
        <w:sz w:val="2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9" w15:restartNumberingAfterBreak="0">
    <w:nsid w:val="59B83A55"/>
    <w:multiLevelType w:val="hybridMultilevel"/>
    <w:tmpl w:val="3006C97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0" w15:restartNumberingAfterBreak="0">
    <w:nsid w:val="61B932F6"/>
    <w:multiLevelType w:val="hybridMultilevel"/>
    <w:tmpl w:val="8EA4B16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676B46DE"/>
    <w:multiLevelType w:val="hybridMultilevel"/>
    <w:tmpl w:val="40E4C468"/>
    <w:lvl w:ilvl="0" w:tplc="185AA3EC">
      <w:start w:val="1"/>
      <w:numFmt w:val="decimal"/>
      <w:lvlText w:val="%1."/>
      <w:lvlJc w:val="left"/>
      <w:pPr>
        <w:tabs>
          <w:tab w:val="num" w:pos="360"/>
        </w:tabs>
        <w:ind w:left="360" w:hanging="360"/>
      </w:pPr>
      <w:rPr>
        <w:rFonts w:ascii="Verdana" w:hAnsi="Verdana" w:cs="Times New Roman" w:hint="default"/>
        <w:b w:val="0"/>
        <w:i w:val="0"/>
        <w:sz w:val="20"/>
      </w:rPr>
    </w:lvl>
    <w:lvl w:ilvl="1" w:tplc="4D1CA300">
      <w:start w:val="1"/>
      <w:numFmt w:val="lowerLetter"/>
      <w:lvlText w:val="%2)"/>
      <w:lvlJc w:val="left"/>
      <w:pPr>
        <w:tabs>
          <w:tab w:val="num" w:pos="1534"/>
        </w:tabs>
        <w:ind w:left="1534" w:hanging="454"/>
      </w:pPr>
      <w:rPr>
        <w:rFonts w:ascii="Verdana" w:hAnsi="Verdana" w:cs="Times New Roman" w:hint="default"/>
        <w:b w:val="0"/>
        <w:i w:val="0"/>
        <w:color w:val="000000"/>
        <w:sz w:val="20"/>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22" w15:restartNumberingAfterBreak="0">
    <w:nsid w:val="69C27B3F"/>
    <w:multiLevelType w:val="hybridMultilevel"/>
    <w:tmpl w:val="D18ED5A6"/>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3" w15:restartNumberingAfterBreak="0">
    <w:nsid w:val="6E614533"/>
    <w:multiLevelType w:val="multilevel"/>
    <w:tmpl w:val="6EA63E6A"/>
    <w:lvl w:ilvl="0">
      <w:start w:val="2"/>
      <w:numFmt w:val="decimal"/>
      <w:lvlText w:val="%1."/>
      <w:lvlJc w:val="left"/>
      <w:pPr>
        <w:tabs>
          <w:tab w:val="num" w:pos="397"/>
        </w:tabs>
        <w:ind w:left="397" w:hanging="397"/>
      </w:pPr>
      <w:rPr>
        <w:rFonts w:ascii="Verdana" w:hAnsi="Verdana" w:hint="default"/>
        <w:b w:val="0"/>
        <w:bCs w:val="0"/>
        <w:i w:val="0"/>
        <w:iCs w:val="0"/>
        <w:caps w:val="0"/>
        <w:strike w:val="0"/>
        <w:dstrike w:val="0"/>
        <w:color w:val="auto"/>
        <w:spacing w:val="0"/>
        <w:w w:val="100"/>
        <w:kern w:val="0"/>
        <w:position w:val="0"/>
        <w:sz w:val="20"/>
        <w:szCs w:val="20"/>
        <w:u w:val="none"/>
        <w:effect w:val="none"/>
        <w:em w:val="none"/>
      </w:rPr>
    </w:lvl>
    <w:lvl w:ilvl="1">
      <w:start w:val="1"/>
      <w:numFmt w:val="lowerLetter"/>
      <w:lvlText w:val="%2."/>
      <w:lvlJc w:val="left"/>
      <w:pPr>
        <w:ind w:left="870" w:hanging="360"/>
      </w:pPr>
      <w:rPr>
        <w:rFonts w:hint="default"/>
      </w:rPr>
    </w:lvl>
    <w:lvl w:ilvl="2">
      <w:start w:val="1"/>
      <w:numFmt w:val="lowerRoman"/>
      <w:lvlText w:val="%3."/>
      <w:lvlJc w:val="left"/>
      <w:pPr>
        <w:ind w:left="1050" w:hanging="180"/>
      </w:pPr>
      <w:rPr>
        <w:rFonts w:hint="default"/>
      </w:rPr>
    </w:lvl>
    <w:lvl w:ilvl="3">
      <w:start w:val="1"/>
      <w:numFmt w:val="decimal"/>
      <w:lvlText w:val="%4."/>
      <w:lvlJc w:val="left"/>
      <w:pPr>
        <w:ind w:left="1410" w:hanging="360"/>
      </w:pPr>
      <w:rPr>
        <w:rFonts w:hint="default"/>
        <w:b w:val="0"/>
        <w:bCs w:val="0"/>
      </w:rPr>
    </w:lvl>
    <w:lvl w:ilvl="4">
      <w:start w:val="1"/>
      <w:numFmt w:val="lowerLetter"/>
      <w:lvlText w:val="%5."/>
      <w:lvlJc w:val="left"/>
      <w:pPr>
        <w:ind w:left="1770" w:hanging="360"/>
      </w:pPr>
      <w:rPr>
        <w:rFonts w:hint="default"/>
      </w:rPr>
    </w:lvl>
    <w:lvl w:ilvl="5">
      <w:start w:val="1"/>
      <w:numFmt w:val="lowerRoman"/>
      <w:lvlText w:val="%6."/>
      <w:lvlJc w:val="left"/>
      <w:pPr>
        <w:ind w:left="1950" w:hanging="180"/>
      </w:pPr>
      <w:rPr>
        <w:rFonts w:hint="default"/>
      </w:rPr>
    </w:lvl>
    <w:lvl w:ilvl="6">
      <w:start w:val="1"/>
      <w:numFmt w:val="decimal"/>
      <w:lvlText w:val="%7."/>
      <w:lvlJc w:val="left"/>
      <w:pPr>
        <w:ind w:left="2310" w:hanging="360"/>
      </w:pPr>
      <w:rPr>
        <w:rFonts w:hint="default"/>
      </w:rPr>
    </w:lvl>
    <w:lvl w:ilvl="7">
      <w:start w:val="1"/>
      <w:numFmt w:val="lowerLetter"/>
      <w:lvlText w:val="%8."/>
      <w:lvlJc w:val="left"/>
      <w:pPr>
        <w:ind w:left="2670" w:hanging="360"/>
      </w:pPr>
      <w:rPr>
        <w:rFonts w:hint="default"/>
      </w:rPr>
    </w:lvl>
    <w:lvl w:ilvl="8">
      <w:start w:val="1"/>
      <w:numFmt w:val="lowerRoman"/>
      <w:lvlText w:val="%9."/>
      <w:lvlJc w:val="left"/>
      <w:pPr>
        <w:ind w:left="2850" w:hanging="180"/>
      </w:pPr>
      <w:rPr>
        <w:rFonts w:hint="default"/>
      </w:rPr>
    </w:lvl>
  </w:abstractNum>
  <w:abstractNum w:abstractNumId="24" w15:restartNumberingAfterBreak="0">
    <w:nsid w:val="7B7B7B97"/>
    <w:multiLevelType w:val="hybridMultilevel"/>
    <w:tmpl w:val="38FEDF56"/>
    <w:lvl w:ilvl="0" w:tplc="D9E242C6">
      <w:start w:val="1"/>
      <w:numFmt w:val="decimal"/>
      <w:lvlText w:val="%1."/>
      <w:lvlJc w:val="left"/>
      <w:pPr>
        <w:tabs>
          <w:tab w:val="num" w:pos="360"/>
        </w:tabs>
        <w:ind w:left="360" w:hanging="360"/>
      </w:pPr>
      <w:rPr>
        <w:rFonts w:ascii="Verdana" w:hAnsi="Verdana" w:hint="default"/>
        <w:b w:val="0"/>
        <w:i w:val="0"/>
        <w:sz w:val="2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16cid:durableId="1885292978">
    <w:abstractNumId w:val="3"/>
  </w:num>
  <w:num w:numId="2" w16cid:durableId="1988047771">
    <w:abstractNumId w:val="13"/>
  </w:num>
  <w:num w:numId="3" w16cid:durableId="661782978">
    <w:abstractNumId w:val="5"/>
  </w:num>
  <w:num w:numId="4" w16cid:durableId="1876382199">
    <w:abstractNumId w:val="6"/>
  </w:num>
  <w:num w:numId="5" w16cid:durableId="1150975727">
    <w:abstractNumId w:val="24"/>
  </w:num>
  <w:num w:numId="6" w16cid:durableId="2130322322">
    <w:abstractNumId w:val="18"/>
  </w:num>
  <w:num w:numId="7" w16cid:durableId="1320302250">
    <w:abstractNumId w:val="4"/>
    <w:lvlOverride w:ilvl="0">
      <w:startOverride w:val="1"/>
    </w:lvlOverride>
  </w:num>
  <w:num w:numId="8" w16cid:durableId="1105269745">
    <w:abstractNumId w:val="8"/>
  </w:num>
  <w:num w:numId="9" w16cid:durableId="1774204914">
    <w:abstractNumId w:val="10"/>
  </w:num>
  <w:num w:numId="10" w16cid:durableId="768812708">
    <w:abstractNumId w:val="7"/>
  </w:num>
  <w:num w:numId="11" w16cid:durableId="535823323">
    <w:abstractNumId w:val="14"/>
  </w:num>
  <w:num w:numId="12" w16cid:durableId="27029581">
    <w:abstractNumId w:val="2"/>
  </w:num>
  <w:num w:numId="13" w16cid:durableId="305741233">
    <w:abstractNumId w:val="16"/>
  </w:num>
  <w:num w:numId="14" w16cid:durableId="199780324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433135705">
    <w:abstractNumId w:val="9"/>
  </w:num>
  <w:num w:numId="16" w16cid:durableId="250703661">
    <w:abstractNumId w:val="15"/>
  </w:num>
  <w:num w:numId="17" w16cid:durableId="394087222">
    <w:abstractNumId w:val="20"/>
  </w:num>
  <w:num w:numId="18" w16cid:durableId="1938755045">
    <w:abstractNumId w:val="23"/>
  </w:num>
  <w:num w:numId="19" w16cid:durableId="1811971564">
    <w:abstractNumId w:val="17"/>
  </w:num>
  <w:num w:numId="20" w16cid:durableId="64215163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88198526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82662599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67210478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64077000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206413856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Szymańska Anna">
    <w15:presenceInfo w15:providerId="AD" w15:userId="S::aszymanska@gddkia.gov.pl::4f3e7330-ab19-4d4e-86e0-16e06c0dde93"/>
  </w15:person>
  <w15:person w15:author="Moskal Tomasz">
    <w15:presenceInfo w15:providerId="AD" w15:userId="S-1-5-21-2797994229-2454865769-3146988229-39325"/>
  </w15:person>
  <w15:person w15:author="Mielniczek Dariusz">
    <w15:presenceInfo w15:providerId="None" w15:userId="Mielniczek Dariusz"/>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revisionView w:markup="0"/>
  <w:trackRevisions/>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35B73"/>
    <w:rsid w:val="0005119A"/>
    <w:rsid w:val="000E7F7A"/>
    <w:rsid w:val="000F01C9"/>
    <w:rsid w:val="00113490"/>
    <w:rsid w:val="00146F7B"/>
    <w:rsid w:val="001528CB"/>
    <w:rsid w:val="00156FC0"/>
    <w:rsid w:val="001837E2"/>
    <w:rsid w:val="001B1234"/>
    <w:rsid w:val="001F6DB1"/>
    <w:rsid w:val="00213D84"/>
    <w:rsid w:val="0027439C"/>
    <w:rsid w:val="00295C5C"/>
    <w:rsid w:val="002A1D2E"/>
    <w:rsid w:val="002D5A92"/>
    <w:rsid w:val="0039284C"/>
    <w:rsid w:val="003B5FF6"/>
    <w:rsid w:val="004C7669"/>
    <w:rsid w:val="0051675B"/>
    <w:rsid w:val="00573F95"/>
    <w:rsid w:val="005B7DEC"/>
    <w:rsid w:val="005D12C9"/>
    <w:rsid w:val="005F0959"/>
    <w:rsid w:val="00626D4A"/>
    <w:rsid w:val="00630D6A"/>
    <w:rsid w:val="0063126C"/>
    <w:rsid w:val="00645DB7"/>
    <w:rsid w:val="006515C2"/>
    <w:rsid w:val="00653516"/>
    <w:rsid w:val="00687106"/>
    <w:rsid w:val="006A403A"/>
    <w:rsid w:val="006B0106"/>
    <w:rsid w:val="006B3679"/>
    <w:rsid w:val="006C5A8E"/>
    <w:rsid w:val="006F2512"/>
    <w:rsid w:val="00735B73"/>
    <w:rsid w:val="007360BF"/>
    <w:rsid w:val="00736464"/>
    <w:rsid w:val="00743AFF"/>
    <w:rsid w:val="00796C66"/>
    <w:rsid w:val="007A58CD"/>
    <w:rsid w:val="007C4D84"/>
    <w:rsid w:val="00801ECE"/>
    <w:rsid w:val="00822424"/>
    <w:rsid w:val="008407DD"/>
    <w:rsid w:val="0084304B"/>
    <w:rsid w:val="008A02DB"/>
    <w:rsid w:val="009023BE"/>
    <w:rsid w:val="009342BF"/>
    <w:rsid w:val="009450FB"/>
    <w:rsid w:val="00971B10"/>
    <w:rsid w:val="00992B48"/>
    <w:rsid w:val="009B72AE"/>
    <w:rsid w:val="009D6FCF"/>
    <w:rsid w:val="009E1A4A"/>
    <w:rsid w:val="00A016EB"/>
    <w:rsid w:val="00AA1A18"/>
    <w:rsid w:val="00B131C4"/>
    <w:rsid w:val="00B2600F"/>
    <w:rsid w:val="00B3058C"/>
    <w:rsid w:val="00BA4B53"/>
    <w:rsid w:val="00C23CE7"/>
    <w:rsid w:val="00C3144A"/>
    <w:rsid w:val="00C3465E"/>
    <w:rsid w:val="00CA602D"/>
    <w:rsid w:val="00CB30E9"/>
    <w:rsid w:val="00D038C5"/>
    <w:rsid w:val="00D616E1"/>
    <w:rsid w:val="00DA22BB"/>
    <w:rsid w:val="00E1167C"/>
    <w:rsid w:val="00E94209"/>
    <w:rsid w:val="00EA6790"/>
    <w:rsid w:val="00F10894"/>
    <w:rsid w:val="00F15086"/>
    <w:rsid w:val="00F4567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425D30"/>
  <w15:chartTrackingRefBased/>
  <w15:docId w15:val="{676C2BDA-23BF-415D-8A21-4A5979A3D7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407DD"/>
    <w:pPr>
      <w:spacing w:after="0" w:line="240" w:lineRule="auto"/>
    </w:pPr>
    <w:rPr>
      <w:rFonts w:ascii="Times New Roman" w:eastAsia="Times New Roman" w:hAnsi="Times New Roman" w:cs="Times New Roman"/>
      <w:kern w:val="0"/>
      <w:sz w:val="24"/>
      <w:szCs w:val="24"/>
      <w:lang w:eastAsia="pl-PL"/>
      <w14:ligatures w14:val="none"/>
    </w:rPr>
  </w:style>
  <w:style w:type="paragraph" w:styleId="Nagwek1">
    <w:name w:val="heading 1"/>
    <w:basedOn w:val="Normalny"/>
    <w:next w:val="Normalny"/>
    <w:link w:val="Nagwek1Znak"/>
    <w:uiPriority w:val="9"/>
    <w:qFormat/>
    <w:rsid w:val="00735B73"/>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iPriority w:val="9"/>
    <w:semiHidden/>
    <w:unhideWhenUsed/>
    <w:qFormat/>
    <w:rsid w:val="00735B73"/>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semiHidden/>
    <w:unhideWhenUsed/>
    <w:qFormat/>
    <w:rsid w:val="00735B73"/>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735B73"/>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735B73"/>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735B73"/>
    <w:pPr>
      <w:keepNext/>
      <w:keepLines/>
      <w:spacing w:before="4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735B73"/>
    <w:pPr>
      <w:keepNext/>
      <w:keepLines/>
      <w:spacing w:before="4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735B73"/>
    <w:pPr>
      <w:keepNext/>
      <w:keepLines/>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735B73"/>
    <w:pPr>
      <w:keepNext/>
      <w:keepLines/>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735B73"/>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semiHidden/>
    <w:rsid w:val="00735B73"/>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semiHidden/>
    <w:rsid w:val="00735B73"/>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735B73"/>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735B73"/>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735B73"/>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735B73"/>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735B73"/>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735B73"/>
    <w:rPr>
      <w:rFonts w:eastAsiaTheme="majorEastAsia" w:cstheme="majorBidi"/>
      <w:color w:val="272727" w:themeColor="text1" w:themeTint="D8"/>
    </w:rPr>
  </w:style>
  <w:style w:type="paragraph" w:styleId="Tytu">
    <w:name w:val="Title"/>
    <w:basedOn w:val="Normalny"/>
    <w:next w:val="Normalny"/>
    <w:link w:val="TytuZnak"/>
    <w:uiPriority w:val="10"/>
    <w:qFormat/>
    <w:rsid w:val="00735B73"/>
    <w:pPr>
      <w:spacing w:after="80"/>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735B73"/>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735B73"/>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735B73"/>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735B73"/>
    <w:pPr>
      <w:spacing w:before="160"/>
      <w:jc w:val="center"/>
    </w:pPr>
    <w:rPr>
      <w:i/>
      <w:iCs/>
      <w:color w:val="404040" w:themeColor="text1" w:themeTint="BF"/>
    </w:rPr>
  </w:style>
  <w:style w:type="character" w:customStyle="1" w:styleId="CytatZnak">
    <w:name w:val="Cytat Znak"/>
    <w:basedOn w:val="Domylnaczcionkaakapitu"/>
    <w:link w:val="Cytat"/>
    <w:uiPriority w:val="29"/>
    <w:rsid w:val="00735B73"/>
    <w:rPr>
      <w:i/>
      <w:iCs/>
      <w:color w:val="404040" w:themeColor="text1" w:themeTint="BF"/>
    </w:rPr>
  </w:style>
  <w:style w:type="paragraph" w:styleId="Akapitzlist">
    <w:name w:val="List Paragraph"/>
    <w:aliases w:val="normalny tekst,Normal,Akapit z listą3,Akapit z listą31,Wypunktowanie,Normal2,Asia 2  Akapit z listą,tekst normalny,Preambuła,List Paragraph,L1,Numerowanie,BulletC,Wyliczanie,Obiekt,Bullets,List Paragraph1,T_SZ_List Paragraph"/>
    <w:basedOn w:val="Normalny"/>
    <w:link w:val="AkapitzlistZnak"/>
    <w:uiPriority w:val="34"/>
    <w:qFormat/>
    <w:rsid w:val="00735B73"/>
    <w:pPr>
      <w:ind w:left="720"/>
      <w:contextualSpacing/>
    </w:pPr>
  </w:style>
  <w:style w:type="character" w:styleId="Wyrnienieintensywne">
    <w:name w:val="Intense Emphasis"/>
    <w:basedOn w:val="Domylnaczcionkaakapitu"/>
    <w:uiPriority w:val="21"/>
    <w:qFormat/>
    <w:rsid w:val="00735B73"/>
    <w:rPr>
      <w:i/>
      <w:iCs/>
      <w:color w:val="0F4761" w:themeColor="accent1" w:themeShade="BF"/>
    </w:rPr>
  </w:style>
  <w:style w:type="paragraph" w:styleId="Cytatintensywny">
    <w:name w:val="Intense Quote"/>
    <w:basedOn w:val="Normalny"/>
    <w:next w:val="Normalny"/>
    <w:link w:val="CytatintensywnyZnak"/>
    <w:uiPriority w:val="30"/>
    <w:qFormat/>
    <w:rsid w:val="00735B7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735B73"/>
    <w:rPr>
      <w:i/>
      <w:iCs/>
      <w:color w:val="0F4761" w:themeColor="accent1" w:themeShade="BF"/>
    </w:rPr>
  </w:style>
  <w:style w:type="character" w:styleId="Odwoanieintensywne">
    <w:name w:val="Intense Reference"/>
    <w:basedOn w:val="Domylnaczcionkaakapitu"/>
    <w:uiPriority w:val="32"/>
    <w:qFormat/>
    <w:rsid w:val="00735B73"/>
    <w:rPr>
      <w:b/>
      <w:bCs/>
      <w:smallCaps/>
      <w:color w:val="0F4761" w:themeColor="accent1" w:themeShade="BF"/>
      <w:spacing w:val="5"/>
    </w:rPr>
  </w:style>
  <w:style w:type="paragraph" w:styleId="Stopka">
    <w:name w:val="footer"/>
    <w:basedOn w:val="Normalny"/>
    <w:link w:val="StopkaZnak"/>
    <w:uiPriority w:val="99"/>
    <w:rsid w:val="008407DD"/>
    <w:pPr>
      <w:tabs>
        <w:tab w:val="center" w:pos="4536"/>
        <w:tab w:val="right" w:pos="9072"/>
      </w:tabs>
    </w:pPr>
    <w:rPr>
      <w:sz w:val="20"/>
      <w:szCs w:val="20"/>
    </w:rPr>
  </w:style>
  <w:style w:type="character" w:customStyle="1" w:styleId="StopkaZnak">
    <w:name w:val="Stopka Znak"/>
    <w:basedOn w:val="Domylnaczcionkaakapitu"/>
    <w:link w:val="Stopka"/>
    <w:uiPriority w:val="99"/>
    <w:rsid w:val="008407DD"/>
    <w:rPr>
      <w:rFonts w:ascii="Times New Roman" w:eastAsia="Times New Roman" w:hAnsi="Times New Roman" w:cs="Times New Roman"/>
      <w:kern w:val="0"/>
      <w:sz w:val="20"/>
      <w:szCs w:val="20"/>
      <w:lang w:eastAsia="pl-PL"/>
      <w14:ligatures w14:val="none"/>
    </w:rPr>
  </w:style>
  <w:style w:type="character" w:styleId="Numerstrony">
    <w:name w:val="page number"/>
    <w:basedOn w:val="Domylnaczcionkaakapitu"/>
    <w:rsid w:val="008407DD"/>
  </w:style>
  <w:style w:type="character" w:customStyle="1" w:styleId="AkapitzlistZnak">
    <w:name w:val="Akapit z listą Znak"/>
    <w:aliases w:val="normalny tekst Znak,Normal Znak,Akapit z listą3 Znak,Akapit z listą31 Znak,Wypunktowanie Znak,Normal2 Znak,Asia 2  Akapit z listą Znak,tekst normalny Znak,Preambuła Znak,List Paragraph Znak,L1 Znak,Numerowanie Znak,BulletC Znak"/>
    <w:link w:val="Akapitzlist"/>
    <w:uiPriority w:val="34"/>
    <w:rsid w:val="008407DD"/>
  </w:style>
  <w:style w:type="character" w:styleId="Hipercze">
    <w:name w:val="Hyperlink"/>
    <w:basedOn w:val="Domylnaczcionkaakapitu"/>
    <w:uiPriority w:val="99"/>
    <w:unhideWhenUsed/>
    <w:rsid w:val="008407DD"/>
    <w:rPr>
      <w:color w:val="467886" w:themeColor="hyperlink"/>
      <w:u w:val="single"/>
    </w:rPr>
  </w:style>
  <w:style w:type="character" w:styleId="Odwoaniedokomentarza">
    <w:name w:val="annotation reference"/>
    <w:basedOn w:val="Domylnaczcionkaakapitu"/>
    <w:uiPriority w:val="99"/>
    <w:semiHidden/>
    <w:unhideWhenUsed/>
    <w:rsid w:val="006A403A"/>
    <w:rPr>
      <w:sz w:val="16"/>
      <w:szCs w:val="16"/>
    </w:rPr>
  </w:style>
  <w:style w:type="paragraph" w:styleId="Tekstkomentarza">
    <w:name w:val="annotation text"/>
    <w:basedOn w:val="Normalny"/>
    <w:link w:val="TekstkomentarzaZnak"/>
    <w:uiPriority w:val="99"/>
    <w:semiHidden/>
    <w:unhideWhenUsed/>
    <w:rsid w:val="006A403A"/>
    <w:rPr>
      <w:sz w:val="20"/>
      <w:szCs w:val="20"/>
    </w:rPr>
  </w:style>
  <w:style w:type="character" w:customStyle="1" w:styleId="TekstkomentarzaZnak">
    <w:name w:val="Tekst komentarza Znak"/>
    <w:basedOn w:val="Domylnaczcionkaakapitu"/>
    <w:link w:val="Tekstkomentarza"/>
    <w:uiPriority w:val="99"/>
    <w:semiHidden/>
    <w:rsid w:val="006A403A"/>
    <w:rPr>
      <w:rFonts w:ascii="Times New Roman" w:eastAsia="Times New Roman" w:hAnsi="Times New Roman" w:cs="Times New Roman"/>
      <w:kern w:val="0"/>
      <w:sz w:val="20"/>
      <w:szCs w:val="20"/>
      <w:lang w:eastAsia="pl-PL"/>
      <w14:ligatures w14:val="none"/>
    </w:rPr>
  </w:style>
  <w:style w:type="paragraph" w:styleId="Tematkomentarza">
    <w:name w:val="annotation subject"/>
    <w:basedOn w:val="Tekstkomentarza"/>
    <w:next w:val="Tekstkomentarza"/>
    <w:link w:val="TematkomentarzaZnak"/>
    <w:uiPriority w:val="99"/>
    <w:semiHidden/>
    <w:unhideWhenUsed/>
    <w:rsid w:val="006A403A"/>
    <w:rPr>
      <w:b/>
      <w:bCs/>
    </w:rPr>
  </w:style>
  <w:style w:type="character" w:customStyle="1" w:styleId="TematkomentarzaZnak">
    <w:name w:val="Temat komentarza Znak"/>
    <w:basedOn w:val="TekstkomentarzaZnak"/>
    <w:link w:val="Tematkomentarza"/>
    <w:uiPriority w:val="99"/>
    <w:semiHidden/>
    <w:rsid w:val="006A403A"/>
    <w:rPr>
      <w:rFonts w:ascii="Times New Roman" w:eastAsia="Times New Roman" w:hAnsi="Times New Roman" w:cs="Times New Roman"/>
      <w:b/>
      <w:bCs/>
      <w:kern w:val="0"/>
      <w:sz w:val="20"/>
      <w:szCs w:val="20"/>
      <w:lang w:eastAsia="pl-PL"/>
      <w14:ligatures w14:val="none"/>
    </w:rPr>
  </w:style>
  <w:style w:type="paragraph" w:styleId="Poprawka">
    <w:name w:val="Revision"/>
    <w:hidden/>
    <w:uiPriority w:val="99"/>
    <w:semiHidden/>
    <w:rsid w:val="00971B10"/>
    <w:pPr>
      <w:spacing w:after="0" w:line="240" w:lineRule="auto"/>
    </w:pPr>
    <w:rPr>
      <w:rFonts w:ascii="Times New Roman" w:eastAsia="Times New Roman" w:hAnsi="Times New Roman" w:cs="Times New Roman"/>
      <w:kern w:val="0"/>
      <w:sz w:val="24"/>
      <w:szCs w:val="24"/>
      <w:lang w:eastAsia="pl-PL"/>
      <w14:ligatures w14:val="none"/>
    </w:rPr>
  </w:style>
  <w:style w:type="paragraph" w:styleId="Tekstdymka">
    <w:name w:val="Balloon Text"/>
    <w:basedOn w:val="Normalny"/>
    <w:link w:val="TekstdymkaZnak"/>
    <w:uiPriority w:val="99"/>
    <w:semiHidden/>
    <w:unhideWhenUsed/>
    <w:rsid w:val="005F0959"/>
    <w:rPr>
      <w:rFonts w:ascii="Segoe UI" w:hAnsi="Segoe UI" w:cs="Segoe UI"/>
      <w:sz w:val="18"/>
      <w:szCs w:val="18"/>
    </w:rPr>
  </w:style>
  <w:style w:type="character" w:customStyle="1" w:styleId="TekstdymkaZnak">
    <w:name w:val="Tekst dymka Znak"/>
    <w:basedOn w:val="Domylnaczcionkaakapitu"/>
    <w:link w:val="Tekstdymka"/>
    <w:uiPriority w:val="99"/>
    <w:semiHidden/>
    <w:rsid w:val="005F0959"/>
    <w:rPr>
      <w:rFonts w:ascii="Segoe UI" w:eastAsia="Times New Roman" w:hAnsi="Segoe UI" w:cs="Segoe UI"/>
      <w:kern w:val="0"/>
      <w:sz w:val="18"/>
      <w:szCs w:val="18"/>
      <w:lang w:eastAsia="pl-PL"/>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946558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microsoft.com/office/2011/relationships/people" Target="people.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FB9EDCF-4A0C-4612-8EC4-B43BC2926C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7</Pages>
  <Words>2792</Words>
  <Characters>16752</Characters>
  <Application>Microsoft Office Word</Application>
  <DocSecurity>0</DocSecurity>
  <Lines>139</Lines>
  <Paragraphs>39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19505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Szymańska Anna</dc:creator>
  <cp:keywords/>
  <dc:description/>
  <cp:lastModifiedBy>Szymańska Anna</cp:lastModifiedBy>
  <cp:revision>2</cp:revision>
  <dcterms:created xsi:type="dcterms:W3CDTF">2025-07-16T11:35:00Z</dcterms:created>
  <dcterms:modified xsi:type="dcterms:W3CDTF">2025-07-16T11:35:00Z</dcterms:modified>
</cp:coreProperties>
</file>